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E75ECE" w:rsidRDefault="0084392B" w:rsidP="006309A4">
            <w:pPr>
              <w:pStyle w:val="TableContents"/>
              <w:spacing w:line="240" w:lineRule="auto"/>
              <w:rPr>
                <w:b/>
              </w:rPr>
            </w:pPr>
            <w:r w:rsidRPr="00E75ECE">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E75ECE" w:rsidRDefault="009B48BA" w:rsidP="006309A4">
            <w:pPr>
              <w:spacing w:line="240" w:lineRule="auto"/>
            </w:pPr>
          </w:p>
          <w:p w14:paraId="2D74D857" w14:textId="77777777" w:rsidR="009B48BA" w:rsidRPr="00E75ECE" w:rsidRDefault="009B48BA" w:rsidP="006309A4">
            <w:pPr>
              <w:spacing w:line="240" w:lineRule="auto"/>
            </w:pPr>
          </w:p>
          <w:p w14:paraId="71EA60B2" w14:textId="77777777" w:rsidR="009B48BA" w:rsidRPr="00E75ECE" w:rsidRDefault="009B48BA" w:rsidP="006309A4">
            <w:pPr>
              <w:spacing w:line="240" w:lineRule="auto"/>
            </w:pPr>
          </w:p>
          <w:p w14:paraId="75BD15B3" w14:textId="77777777" w:rsidR="00461FBC" w:rsidRPr="00E75ECE" w:rsidRDefault="00461FBC" w:rsidP="00461FBC"/>
          <w:p w14:paraId="170C6ACD" w14:textId="77777777" w:rsidR="00461FBC" w:rsidRPr="00E75ECE" w:rsidRDefault="00461FBC" w:rsidP="00461FBC"/>
          <w:p w14:paraId="155CE544" w14:textId="277F36A7" w:rsidR="00461FBC" w:rsidRPr="00E75ECE" w:rsidRDefault="00461FBC" w:rsidP="00461FBC">
            <w:pPr>
              <w:jc w:val="right"/>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E75ECE" w:rsidRDefault="0084392B" w:rsidP="00E75ECE">
            <w:pPr>
              <w:pStyle w:val="Adressaat"/>
            </w:pPr>
          </w:p>
          <w:p w14:paraId="09510CC4" w14:textId="509378C5" w:rsidR="00032E62" w:rsidRPr="00E75ECE" w:rsidRDefault="008F7FF3" w:rsidP="006309A4">
            <w:pPr>
              <w:widowControl/>
              <w:suppressAutoHyphens w:val="0"/>
              <w:autoSpaceDE w:val="0"/>
              <w:autoSpaceDN w:val="0"/>
              <w:adjustRightInd w:val="0"/>
              <w:spacing w:line="240" w:lineRule="auto"/>
              <w:jc w:val="left"/>
              <w:rPr>
                <w:rFonts w:eastAsiaTheme="minorHAnsi"/>
                <w:kern w:val="0"/>
                <w:lang w:eastAsia="en-US" w:bidi="ar-SA"/>
              </w:rPr>
            </w:pPr>
            <w:r w:rsidRPr="00E75ECE">
              <w:t xml:space="preserve">Lp </w:t>
            </w:r>
            <w:r w:rsidR="00D03D33" w:rsidRPr="00E75ECE">
              <w:t>Ulvi Reimets</w:t>
            </w:r>
          </w:p>
          <w:p w14:paraId="72008A2A" w14:textId="7B1529F5" w:rsidR="0084392B" w:rsidRPr="00E75ECE" w:rsidRDefault="00B36F95" w:rsidP="00E75ECE">
            <w:pPr>
              <w:pStyle w:val="Adressaat"/>
            </w:pPr>
            <w:r w:rsidRPr="00E75ECE">
              <w:t>Riigihangete v</w:t>
            </w:r>
            <w:r w:rsidR="0084392B" w:rsidRPr="00E75ECE">
              <w:t>aidlustuskomisjon</w:t>
            </w:r>
          </w:p>
          <w:p w14:paraId="28722901" w14:textId="539C032A" w:rsidR="009B48BA" w:rsidRPr="00E75ECE" w:rsidRDefault="004A38F0" w:rsidP="00E75ECE">
            <w:pPr>
              <w:pStyle w:val="Adressaat"/>
              <w:rPr>
                <w:color w:val="000080"/>
                <w:u w:val="single"/>
              </w:rPr>
            </w:pPr>
            <w:hyperlink r:id="rId9" w:history="1">
              <w:r w:rsidR="0084392B" w:rsidRPr="00E75ECE">
                <w:rPr>
                  <w:rStyle w:val="Hyperlink"/>
                </w:rPr>
                <w:t>vako@fin.ee</w:t>
              </w:r>
            </w:hyperlink>
            <w:r w:rsidR="0084392B" w:rsidRPr="00E75ECE">
              <w:t xml:space="preserve"> </w:t>
            </w:r>
          </w:p>
        </w:tc>
        <w:tc>
          <w:tcPr>
            <w:tcW w:w="3543" w:type="dxa"/>
          </w:tcPr>
          <w:p w14:paraId="3E9BCEA6" w14:textId="77777777" w:rsidR="0084392B" w:rsidRPr="00705005" w:rsidRDefault="0084392B" w:rsidP="006309A4">
            <w:pPr>
              <w:spacing w:line="240" w:lineRule="auto"/>
            </w:pPr>
          </w:p>
          <w:p w14:paraId="7A53947C" w14:textId="73940203" w:rsidR="0084392B" w:rsidRPr="00395C50" w:rsidRDefault="000964E3" w:rsidP="006309A4">
            <w:pPr>
              <w:spacing w:line="240" w:lineRule="auto"/>
              <w:rPr>
                <w:color w:val="000000" w:themeColor="text1"/>
              </w:rPr>
            </w:pPr>
            <w:r w:rsidRPr="00395C50">
              <w:rPr>
                <w:color w:val="000000" w:themeColor="text1"/>
              </w:rPr>
              <w:t xml:space="preserve">                         </w:t>
            </w:r>
            <w:r w:rsidR="0084392B" w:rsidRPr="00395C50">
              <w:rPr>
                <w:color w:val="000000" w:themeColor="text1"/>
              </w:rPr>
              <w:t>Teie:</w:t>
            </w:r>
            <w:r w:rsidR="0084392B" w:rsidRPr="00395C50">
              <w:rPr>
                <w:color w:val="000000" w:themeColor="text1"/>
                <w:kern w:val="0"/>
                <w:lang w:eastAsia="et-EE" w:bidi="ar-SA"/>
              </w:rPr>
              <w:t xml:space="preserve"> </w:t>
            </w:r>
          </w:p>
          <w:p w14:paraId="536B0895" w14:textId="2075AD31" w:rsidR="0084392B" w:rsidRPr="00705005" w:rsidRDefault="000964E3" w:rsidP="006309A4">
            <w:pPr>
              <w:spacing w:line="240" w:lineRule="auto"/>
            </w:pPr>
            <w:r w:rsidRPr="00395C50">
              <w:rPr>
                <w:color w:val="000000" w:themeColor="text1"/>
              </w:rPr>
              <w:t xml:space="preserve">                         </w:t>
            </w:r>
            <w:r w:rsidR="0084392B" w:rsidRPr="00395C50">
              <w:rPr>
                <w:color w:val="000000" w:themeColor="text1"/>
              </w:rPr>
              <w:t xml:space="preserve">Meie: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4A38F0" w:rsidP="006309A4">
      <w:pPr>
        <w:pStyle w:val="Vahedeta1"/>
        <w:ind w:left="2124" w:firstLine="708"/>
        <w:jc w:val="both"/>
        <w:rPr>
          <w:rStyle w:val="Hyperlink"/>
          <w:rFonts w:ascii="Times New Roman" w:hAnsi="Times New Roman"/>
          <w:sz w:val="24"/>
          <w:szCs w:val="24"/>
          <w:lang w:val="et-EE"/>
        </w:rPr>
      </w:pPr>
      <w:hyperlink r:id="rId10" w:history="1">
        <w:r w:rsidR="00FD7032"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752A42E3"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655CFB">
        <w:rPr>
          <w:rFonts w:ascii="Times New Roman" w:hAnsi="Times New Roman" w:cs="Times New Roman"/>
          <w:b/>
          <w:bCs/>
          <w:color w:val="auto"/>
        </w:rPr>
        <w:t>Meelika Liiv-Tamsar</w:t>
      </w:r>
    </w:p>
    <w:p w14:paraId="0D4CC9D4" w14:textId="4EEA304A"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406545">
        <w:rPr>
          <w:rFonts w:ascii="Times New Roman" w:hAnsi="Times New Roman" w:cs="Times New Roman"/>
          <w:color w:val="auto"/>
        </w:rPr>
        <w:t>R</w:t>
      </w:r>
      <w:r w:rsidR="00A06DC7" w:rsidRPr="00705005">
        <w:rPr>
          <w:rFonts w:ascii="Times New Roman" w:hAnsi="Times New Roman" w:cs="Times New Roman"/>
          <w:color w:val="auto"/>
        </w:rPr>
        <w:t xml:space="preserve">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6A786745"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1613E8" w:rsidRPr="00705005">
        <w:rPr>
          <w:rFonts w:ascii="Times New Roman" w:eastAsiaTheme="minorHAnsi" w:hAnsi="Times New Roman"/>
          <w:sz w:val="24"/>
          <w:szCs w:val="24"/>
          <w:lang w:val="et-EE"/>
        </w:rPr>
        <w:t xml:space="preserve"> 663 </w:t>
      </w:r>
      <w:r w:rsidR="00C44A66">
        <w:rPr>
          <w:rFonts w:ascii="Times New Roman" w:eastAsiaTheme="minorHAnsi" w:hAnsi="Times New Roman"/>
          <w:sz w:val="24"/>
          <w:szCs w:val="24"/>
          <w:lang w:val="et-EE"/>
        </w:rPr>
        <w:t>82</w:t>
      </w:r>
      <w:r w:rsidR="00655CFB">
        <w:rPr>
          <w:rFonts w:ascii="Times New Roman" w:eastAsiaTheme="minorHAnsi" w:hAnsi="Times New Roman"/>
          <w:sz w:val="24"/>
          <w:szCs w:val="24"/>
          <w:lang w:val="et-EE"/>
        </w:rPr>
        <w:t>20</w:t>
      </w:r>
    </w:p>
    <w:p w14:paraId="28CAFE64" w14:textId="18C90996"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655CFB" w:rsidRPr="00B20505">
          <w:rPr>
            <w:rStyle w:val="Hyperlink"/>
            <w:rFonts w:ascii="Times New Roman" w:hAnsi="Times New Roman"/>
            <w:sz w:val="24"/>
            <w:szCs w:val="24"/>
            <w:shd w:val="clear" w:color="auto" w:fill="FFFFFF"/>
            <w:lang w:val="et-EE"/>
          </w:rPr>
          <w:t>meelika.liiv@rtk.ee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6651EAC0" w14:textId="77777777" w:rsidR="009B0DC7" w:rsidRPr="00705005" w:rsidRDefault="009B0DC7" w:rsidP="006309A4">
      <w:pPr>
        <w:pStyle w:val="Vahedeta1"/>
        <w:jc w:val="both"/>
        <w:rPr>
          <w:rFonts w:ascii="Times New Roman" w:hAnsi="Times New Roman"/>
          <w:sz w:val="24"/>
          <w:szCs w:val="24"/>
          <w:lang w:val="et-EE"/>
        </w:rPr>
      </w:pPr>
    </w:p>
    <w:p w14:paraId="52C4F785" w14:textId="791CF46B"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655CFB">
        <w:rPr>
          <w:rFonts w:ascii="Times New Roman" w:hAnsi="Times New Roman"/>
          <w:b/>
          <w:sz w:val="24"/>
          <w:szCs w:val="24"/>
          <w:lang w:val="et-EE"/>
        </w:rPr>
        <w:t>Tartu Tervishoiu Kõrgkool</w:t>
      </w:r>
      <w:r w:rsidR="005313B8" w:rsidRPr="00705005">
        <w:rPr>
          <w:rFonts w:ascii="Times New Roman" w:hAnsi="Times New Roman"/>
          <w:b/>
          <w:sz w:val="24"/>
          <w:szCs w:val="24"/>
          <w:lang w:val="et-EE"/>
        </w:rPr>
        <w:t xml:space="preserve"> </w:t>
      </w:r>
    </w:p>
    <w:p w14:paraId="69588780" w14:textId="6ED547F3" w:rsidR="00735C2D" w:rsidRPr="00705005" w:rsidRDefault="00735C2D" w:rsidP="006309A4">
      <w:pPr>
        <w:spacing w:line="240" w:lineRule="auto"/>
      </w:pPr>
      <w:r w:rsidRPr="00705005">
        <w:tab/>
      </w:r>
      <w:r w:rsidRPr="00705005">
        <w:tab/>
      </w:r>
      <w:r w:rsidRPr="00705005">
        <w:tab/>
      </w:r>
      <w:r w:rsidRPr="00705005">
        <w:tab/>
        <w:t xml:space="preserve">registrikood </w:t>
      </w:r>
      <w:r w:rsidR="00655CFB" w:rsidRPr="00655CFB">
        <w:t>70005714</w:t>
      </w:r>
    </w:p>
    <w:p w14:paraId="44A13724" w14:textId="12537615" w:rsidR="00735C2D" w:rsidRPr="00705005" w:rsidRDefault="00735C2D" w:rsidP="00A06DC7">
      <w:pPr>
        <w:spacing w:line="240" w:lineRule="auto"/>
        <w:ind w:left="2124" w:firstLine="708"/>
      </w:pPr>
      <w:r w:rsidRPr="00705005">
        <w:t>e-post</w:t>
      </w:r>
      <w:r w:rsidR="0086406A" w:rsidRPr="00705005">
        <w:t>:</w:t>
      </w:r>
      <w:r w:rsidRPr="00705005">
        <w:t xml:space="preserve"> </w:t>
      </w:r>
      <w:hyperlink r:id="rId12" w:history="1">
        <w:r w:rsidR="00655CFB" w:rsidRPr="00B20505">
          <w:rPr>
            <w:rStyle w:val="Hyperlink"/>
            <w:bCs/>
          </w:rPr>
          <w:t>nooruse@nooruse.ee</w:t>
        </w:r>
      </w:hyperlink>
      <w:r w:rsidR="003A5621">
        <w:t xml:space="preserve"> </w:t>
      </w:r>
      <w:r w:rsidR="007108CC" w:rsidRPr="00705005">
        <w:t xml:space="preserve"> </w:t>
      </w:r>
    </w:p>
    <w:p w14:paraId="40D92381" w14:textId="77777777" w:rsidR="00262F6C" w:rsidRPr="00705005" w:rsidRDefault="00262F6C" w:rsidP="006309A4">
      <w:pPr>
        <w:spacing w:line="240" w:lineRule="auto"/>
      </w:pPr>
    </w:p>
    <w:p w14:paraId="1B03E3FE" w14:textId="5BD5D0F6" w:rsidR="00270A44" w:rsidRPr="00705005" w:rsidRDefault="008C6B93" w:rsidP="00044C60">
      <w:pPr>
        <w:spacing w:line="240" w:lineRule="auto"/>
        <w:rPr>
          <w:b/>
        </w:rPr>
      </w:pPr>
      <w:r w:rsidRPr="00705005">
        <w:rPr>
          <w:b/>
        </w:rPr>
        <w:t>Vaidlustaja:</w:t>
      </w:r>
      <w:r w:rsidRPr="00705005">
        <w:rPr>
          <w:b/>
        </w:rPr>
        <w:tab/>
        <w:t xml:space="preserve"> </w:t>
      </w:r>
      <w:r w:rsidRPr="00705005">
        <w:rPr>
          <w:b/>
        </w:rPr>
        <w:tab/>
      </w:r>
      <w:r w:rsidRPr="008669E1">
        <w:rPr>
          <w:b/>
          <w:bCs/>
        </w:rPr>
        <w:tab/>
      </w:r>
      <w:r w:rsidR="00655CFB">
        <w:rPr>
          <w:b/>
          <w:bCs/>
          <w:color w:val="000000" w:themeColor="text1"/>
        </w:rPr>
        <w:t>Aktsiaselts Datel</w:t>
      </w:r>
    </w:p>
    <w:p w14:paraId="18F073FE" w14:textId="601382BD" w:rsidR="00044C60" w:rsidRPr="00705005" w:rsidRDefault="00044C60" w:rsidP="00044C60">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00655CFB">
        <w:t>10324057</w:t>
      </w:r>
    </w:p>
    <w:p w14:paraId="4DD8EC2D" w14:textId="0C787285" w:rsidR="00305067" w:rsidRDefault="00305067" w:rsidP="00655CFB">
      <w:pPr>
        <w:spacing w:line="240" w:lineRule="auto"/>
        <w:rPr>
          <w:bCs/>
        </w:rPr>
      </w:pPr>
      <w:r>
        <w:rPr>
          <w:b/>
        </w:rPr>
        <w:tab/>
      </w:r>
      <w:r>
        <w:rPr>
          <w:b/>
        </w:rPr>
        <w:tab/>
      </w:r>
      <w:r>
        <w:rPr>
          <w:b/>
        </w:rPr>
        <w:tab/>
      </w:r>
      <w:r>
        <w:rPr>
          <w:b/>
        </w:rPr>
        <w:tab/>
      </w:r>
      <w:r w:rsidRPr="00305067">
        <w:rPr>
          <w:bCs/>
        </w:rPr>
        <w:t>e-post</w:t>
      </w:r>
      <w:r>
        <w:rPr>
          <w:bCs/>
        </w:rPr>
        <w:t>:</w:t>
      </w:r>
      <w:r w:rsidR="006F672C" w:rsidRPr="006F672C">
        <w:t xml:space="preserve"> </w:t>
      </w:r>
      <w:hyperlink r:id="rId13" w:history="1">
        <w:r w:rsidR="00655CFB" w:rsidRPr="00B20505">
          <w:rPr>
            <w:rStyle w:val="Hyperlink"/>
          </w:rPr>
          <w:t>datel@datel.ee</w:t>
        </w:r>
      </w:hyperlink>
      <w:r w:rsidR="00655CFB">
        <w:t xml:space="preserve"> </w:t>
      </w:r>
    </w:p>
    <w:p w14:paraId="0C47F70B" w14:textId="77777777" w:rsidR="00305067" w:rsidRPr="00705005" w:rsidRDefault="00305067" w:rsidP="00305067">
      <w:pPr>
        <w:spacing w:line="240" w:lineRule="auto"/>
        <w:ind w:left="2832" w:firstLine="708"/>
        <w:rPr>
          <w:b/>
        </w:rPr>
      </w:pPr>
    </w:p>
    <w:p w14:paraId="7E8F9312" w14:textId="1D738A57" w:rsidR="00044C60" w:rsidRPr="00705005" w:rsidRDefault="008033D8" w:rsidP="00044C60">
      <w:pPr>
        <w:spacing w:line="240" w:lineRule="auto"/>
        <w:rPr>
          <w:b/>
          <w:bCs/>
        </w:rPr>
      </w:pPr>
      <w:r w:rsidRPr="00705005">
        <w:rPr>
          <w:b/>
        </w:rPr>
        <w:t>Vaidlustaja esindaja</w:t>
      </w:r>
      <w:r w:rsidR="00EC11AF">
        <w:rPr>
          <w:b/>
        </w:rPr>
        <w:t>d</w:t>
      </w:r>
      <w:r w:rsidR="008C6B93" w:rsidRPr="00705005">
        <w:rPr>
          <w:b/>
        </w:rPr>
        <w:t>:</w:t>
      </w:r>
      <w:r w:rsidRPr="00705005">
        <w:rPr>
          <w:b/>
        </w:rPr>
        <w:tab/>
      </w:r>
      <w:r w:rsidR="006F672C" w:rsidRPr="006F672C">
        <w:rPr>
          <w:b/>
        </w:rPr>
        <w:t>Vandeadvokaat</w:t>
      </w:r>
      <w:r w:rsidR="006F672C">
        <w:rPr>
          <w:b/>
        </w:rPr>
        <w:t xml:space="preserve"> </w:t>
      </w:r>
      <w:r w:rsidR="00655CFB">
        <w:rPr>
          <w:b/>
          <w:bCs/>
        </w:rPr>
        <w:t>Taivo Ruus</w:t>
      </w:r>
    </w:p>
    <w:p w14:paraId="18B0E732" w14:textId="5509EA91" w:rsidR="00DA7F7C" w:rsidRPr="00705005" w:rsidRDefault="00044C60" w:rsidP="00044C60">
      <w:pPr>
        <w:spacing w:line="240" w:lineRule="auto"/>
        <w:ind w:left="2124" w:firstLine="708"/>
      </w:pPr>
      <w:r w:rsidRPr="00705005">
        <w:t>e-post</w:t>
      </w:r>
      <w:r w:rsidR="0086406A" w:rsidRPr="00705005">
        <w:t>:</w:t>
      </w:r>
      <w:r w:rsidRPr="00705005">
        <w:t xml:space="preserve"> </w:t>
      </w:r>
      <w:hyperlink r:id="rId14" w:history="1">
        <w:r w:rsidR="00655CFB" w:rsidRPr="00B20505">
          <w:rPr>
            <w:rStyle w:val="Hyperlink"/>
          </w:rPr>
          <w:t>taivo@ruusveso.ee</w:t>
        </w:r>
      </w:hyperlink>
      <w:r w:rsidR="00655CFB">
        <w:t xml:space="preserve"> </w:t>
      </w:r>
      <w:r w:rsidR="006F672C">
        <w:t xml:space="preserve"> </w:t>
      </w:r>
      <w:r w:rsidR="00582AA5">
        <w:t xml:space="preserve"> </w:t>
      </w:r>
    </w:p>
    <w:p w14:paraId="29645E70" w14:textId="0A87B7D2" w:rsidR="0086406A" w:rsidRPr="00705005" w:rsidRDefault="0086406A" w:rsidP="00044C60">
      <w:pPr>
        <w:spacing w:line="240" w:lineRule="auto"/>
        <w:ind w:left="2124" w:firstLine="708"/>
      </w:pPr>
    </w:p>
    <w:p w14:paraId="4DF164A7" w14:textId="77777777" w:rsidR="006B0EBC" w:rsidRPr="003E6D76" w:rsidRDefault="006B0EBC" w:rsidP="0096610E">
      <w:pPr>
        <w:pStyle w:val="Vahedeta1"/>
        <w:spacing w:after="120"/>
        <w:jc w:val="both"/>
        <w:rPr>
          <w:rFonts w:ascii="Times New Roman" w:hAnsi="Times New Roman"/>
          <w:bCs/>
          <w:lang w:val="et-EE"/>
        </w:rPr>
      </w:pPr>
    </w:p>
    <w:p w14:paraId="3054B19A" w14:textId="1B61102C"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t>VASTUS VAIDLUSTUSELE</w:t>
      </w:r>
      <w:r w:rsidR="00B03FF5">
        <w:rPr>
          <w:rFonts w:ascii="Times New Roman" w:hAnsi="Times New Roman"/>
          <w:b/>
          <w:sz w:val="24"/>
          <w:szCs w:val="24"/>
          <w:lang w:val="et-EE"/>
        </w:rPr>
        <w:t xml:space="preserve"> </w:t>
      </w:r>
    </w:p>
    <w:p w14:paraId="652638BC" w14:textId="0194B72A" w:rsidR="00481C0B" w:rsidRDefault="00655CFB" w:rsidP="005D4E4B">
      <w:pPr>
        <w:widowControl/>
        <w:suppressAutoHyphens w:val="0"/>
        <w:autoSpaceDE w:val="0"/>
        <w:autoSpaceDN w:val="0"/>
        <w:adjustRightInd w:val="0"/>
        <w:spacing w:after="120" w:line="240" w:lineRule="auto"/>
        <w:rPr>
          <w:bCs/>
        </w:rPr>
      </w:pPr>
      <w:r>
        <w:rPr>
          <w:bCs/>
        </w:rPr>
        <w:t>R</w:t>
      </w:r>
      <w:r w:rsidR="00044C60" w:rsidRPr="00B03FF5">
        <w:rPr>
          <w:bCs/>
        </w:rPr>
        <w:t xml:space="preserve">iigihankes </w:t>
      </w:r>
      <w:bookmarkStart w:id="0" w:name="_Hlk195178627"/>
      <w:r w:rsidR="00044C60" w:rsidRPr="00B03FF5">
        <w:rPr>
          <w:bCs/>
        </w:rPr>
        <w:t>„</w:t>
      </w:r>
      <w:r w:rsidRPr="00655CFB">
        <w:rPr>
          <w:bCs/>
        </w:rPr>
        <w:t>Auditooriumite esitlusseadmed (Tartu Tervishoiu Kõrgkool)</w:t>
      </w:r>
      <w:r w:rsidR="00044C60" w:rsidRPr="00B03FF5">
        <w:rPr>
          <w:bCs/>
        </w:rPr>
        <w:t xml:space="preserve">“ (viitenumber </w:t>
      </w:r>
      <w:r w:rsidR="00B03FF5" w:rsidRPr="00B03FF5">
        <w:rPr>
          <w:bCs/>
        </w:rPr>
        <w:t>28</w:t>
      </w:r>
      <w:r>
        <w:rPr>
          <w:bCs/>
        </w:rPr>
        <w:t>8221</w:t>
      </w:r>
      <w:r w:rsidR="00044C60" w:rsidRPr="00B03FF5">
        <w:rPr>
          <w:bCs/>
        </w:rPr>
        <w:t>)</w:t>
      </w:r>
    </w:p>
    <w:bookmarkEnd w:id="0"/>
    <w:p w14:paraId="0C96DC69" w14:textId="77777777" w:rsidR="0035422D" w:rsidRDefault="0035422D" w:rsidP="005D4E4B">
      <w:pPr>
        <w:widowControl/>
        <w:suppressAutoHyphens w:val="0"/>
        <w:autoSpaceDE w:val="0"/>
        <w:autoSpaceDN w:val="0"/>
        <w:adjustRightInd w:val="0"/>
        <w:spacing w:after="120" w:line="240" w:lineRule="auto"/>
        <w:rPr>
          <w:bCs/>
        </w:rPr>
      </w:pPr>
    </w:p>
    <w:p w14:paraId="03E006E7" w14:textId="75ED17E4" w:rsidR="002A47F1" w:rsidRDefault="0035422D" w:rsidP="008A77DA">
      <w:pPr>
        <w:pStyle w:val="Snum"/>
      </w:pPr>
      <w:r w:rsidRPr="000F4EDF">
        <w:t>Hankija taotlus</w:t>
      </w:r>
      <w:r w:rsidR="00655CFB">
        <w:t>ed:</w:t>
      </w:r>
    </w:p>
    <w:p w14:paraId="46F983F7" w14:textId="3FC84F69" w:rsidR="00655CFB" w:rsidRDefault="00655CFB" w:rsidP="008A77DA">
      <w:pPr>
        <w:pStyle w:val="Snum"/>
        <w:numPr>
          <w:ilvl w:val="0"/>
          <w:numId w:val="22"/>
        </w:numPr>
      </w:pPr>
      <w:r>
        <w:t xml:space="preserve">Jätta </w:t>
      </w:r>
      <w:bookmarkStart w:id="1" w:name="_Hlk195182011"/>
      <w:r>
        <w:t xml:space="preserve">vaidlustaja esitatud vaidlustus </w:t>
      </w:r>
      <w:r w:rsidR="00395C50">
        <w:t xml:space="preserve">RHS § 197 lg 1 p 8 alusel </w:t>
      </w:r>
      <w:r>
        <w:t>läbi vaatamata</w:t>
      </w:r>
      <w:r w:rsidR="00395C50">
        <w:t xml:space="preserve"> põhjusel, et hankija on tunnistanud </w:t>
      </w:r>
      <w:bookmarkStart w:id="2" w:name="_Hlk195179446"/>
      <w:r w:rsidR="00395C50">
        <w:t>1</w:t>
      </w:r>
      <w:r w:rsidR="00941E1B">
        <w:t>4</w:t>
      </w:r>
      <w:r w:rsidR="00395C50">
        <w:t>.04.2025 otsusega hankemenetluse kehtetuks.</w:t>
      </w:r>
      <w:bookmarkEnd w:id="1"/>
    </w:p>
    <w:p w14:paraId="430DC7EA" w14:textId="59CD46AE" w:rsidR="00294635" w:rsidRDefault="00294635" w:rsidP="008A77DA">
      <w:pPr>
        <w:pStyle w:val="Snum"/>
        <w:numPr>
          <w:ilvl w:val="0"/>
          <w:numId w:val="22"/>
        </w:numPr>
      </w:pPr>
      <w:r>
        <w:t>Jätta</w:t>
      </w:r>
      <w:r w:rsidRPr="00294635">
        <w:t xml:space="preserve"> vaidlustaja esitatud vaidlustus RHS § 197 lg 1 p 8 alusel läbi vaatamata põhjusel, et hankija on tunnistanud </w:t>
      </w:r>
      <w:r>
        <w:t>09</w:t>
      </w:r>
      <w:r w:rsidRPr="00294635">
        <w:t>.04.2025 otsusega kehtetuks</w:t>
      </w:r>
      <w:r>
        <w:t xml:space="preserve"> vaidluse all olevad pakkumuse vastavuse ja edukaks tunnistamise otsused.</w:t>
      </w:r>
    </w:p>
    <w:bookmarkEnd w:id="2"/>
    <w:p w14:paraId="693425FC" w14:textId="6AA36819" w:rsidR="00395C50" w:rsidRDefault="00395C50" w:rsidP="008A77DA">
      <w:pPr>
        <w:pStyle w:val="Snum"/>
        <w:numPr>
          <w:ilvl w:val="0"/>
          <w:numId w:val="22"/>
        </w:numPr>
      </w:pPr>
      <w:r>
        <w:lastRenderedPageBreak/>
        <w:t xml:space="preserve">Juhul kui VAKO otsustab vaidlustuse menetlusse võtta, jätta vaidlustaja esitatud vaidlustus </w:t>
      </w:r>
      <w:r w:rsidR="009C4CDA">
        <w:t xml:space="preserve">täies ulatuses </w:t>
      </w:r>
      <w:r>
        <w:t>rahuldamata.</w:t>
      </w:r>
    </w:p>
    <w:p w14:paraId="2B7F08E8" w14:textId="4A6990DB" w:rsidR="00395C50" w:rsidRDefault="00395C50" w:rsidP="008A77DA">
      <w:pPr>
        <w:pStyle w:val="Snum"/>
        <w:numPr>
          <w:ilvl w:val="0"/>
          <w:numId w:val="22"/>
        </w:numPr>
      </w:pPr>
      <w:r>
        <w:t>Vaadata vaidlustus läbi kirjalikus menetluses.</w:t>
      </w:r>
    </w:p>
    <w:p w14:paraId="3AEAEFC9" w14:textId="79ACE87B" w:rsidR="00395C50" w:rsidRDefault="00395C50" w:rsidP="008A77DA">
      <w:pPr>
        <w:pStyle w:val="Snum"/>
        <w:numPr>
          <w:ilvl w:val="0"/>
          <w:numId w:val="22"/>
        </w:numPr>
      </w:pPr>
      <w:r w:rsidRPr="00395C50">
        <w:t>Jätta kõik menetluskulud, sh vaidlustuselt tasutud riigilõiv ja vaidlustusmenetlusega seotud esindaja kulud, vaidlustaja kanda.</w:t>
      </w:r>
    </w:p>
    <w:p w14:paraId="7A862B0C" w14:textId="77777777" w:rsidR="006305F0" w:rsidRPr="006305F0" w:rsidRDefault="006305F0" w:rsidP="006305F0">
      <w:pPr>
        <w:widowControl/>
        <w:suppressAutoHyphens w:val="0"/>
        <w:spacing w:line="240" w:lineRule="auto"/>
        <w:rPr>
          <w:rFonts w:eastAsiaTheme="minorHAnsi"/>
          <w:b/>
          <w:color w:val="000000"/>
          <w:kern w:val="0"/>
          <w:lang w:eastAsia="en-US" w:bidi="ar-SA"/>
        </w:rPr>
      </w:pPr>
    </w:p>
    <w:p w14:paraId="0EC81018" w14:textId="0D073E93" w:rsidR="0033065D" w:rsidRPr="008A77DA" w:rsidRDefault="006305F0" w:rsidP="008A77DA">
      <w:pPr>
        <w:widowControl/>
        <w:numPr>
          <w:ilvl w:val="0"/>
          <w:numId w:val="1"/>
        </w:numPr>
        <w:suppressAutoHyphens w:val="0"/>
        <w:spacing w:after="120" w:line="240" w:lineRule="auto"/>
        <w:rPr>
          <w:rFonts w:eastAsiaTheme="minorHAnsi"/>
          <w:b/>
          <w:bCs/>
          <w:color w:val="000000"/>
          <w:kern w:val="0"/>
          <w:lang w:eastAsia="en-US" w:bidi="ar-SA"/>
        </w:rPr>
      </w:pPr>
      <w:r w:rsidRPr="006305F0">
        <w:rPr>
          <w:rFonts w:eastAsiaTheme="minorHAnsi"/>
          <w:b/>
          <w:color w:val="000000"/>
          <w:kern w:val="0"/>
          <w:lang w:eastAsia="en-US" w:bidi="ar-SA"/>
        </w:rPr>
        <w:t xml:space="preserve">ASJAOLUD </w:t>
      </w:r>
    </w:p>
    <w:p w14:paraId="7731ED05" w14:textId="06580918" w:rsidR="006305F0" w:rsidRPr="006305F0" w:rsidRDefault="006305F0" w:rsidP="006305F0">
      <w:pPr>
        <w:numPr>
          <w:ilvl w:val="1"/>
          <w:numId w:val="1"/>
        </w:numPr>
        <w:spacing w:after="120" w:line="240" w:lineRule="auto"/>
        <w:ind w:left="567" w:hanging="567"/>
        <w:rPr>
          <w:color w:val="000000"/>
        </w:rPr>
      </w:pPr>
      <w:r w:rsidRPr="006305F0">
        <w:rPr>
          <w:rFonts w:eastAsiaTheme="minorHAnsi"/>
          <w:kern w:val="0"/>
          <w:lang w:eastAsia="en-US" w:bidi="ar-SA"/>
        </w:rPr>
        <w:t>Riigihangete</w:t>
      </w:r>
      <w:r w:rsidRPr="006305F0">
        <w:t xml:space="preserve"> vaidlustuskomisjon (VAKO) edastas hankijale 0</w:t>
      </w:r>
      <w:r>
        <w:t>9</w:t>
      </w:r>
      <w:r w:rsidRPr="006305F0">
        <w:t>.0</w:t>
      </w:r>
      <w:r>
        <w:t>4</w:t>
      </w:r>
      <w:r w:rsidRPr="006305F0">
        <w:t>.202</w:t>
      </w:r>
      <w:r>
        <w:t>5</w:t>
      </w:r>
      <w:r w:rsidRPr="006305F0">
        <w:t xml:space="preserve"> teate esitatud vaidlustusest riigihankes </w:t>
      </w:r>
      <w:r w:rsidRPr="006305F0">
        <w:rPr>
          <w:rFonts w:cs="Mangal"/>
          <w:bCs/>
          <w:szCs w:val="21"/>
        </w:rPr>
        <w:t xml:space="preserve">„Auditooriumite esitlusseadmed (Tartu Tervishoiu Kõrgkool)“ (viitenumber 288221). </w:t>
      </w:r>
      <w:r w:rsidRPr="006305F0">
        <w:t xml:space="preserve">VAKO palus hankijal </w:t>
      </w:r>
      <w:r w:rsidRPr="006305F0">
        <w:rPr>
          <w:color w:val="000000"/>
        </w:rPr>
        <w:t xml:space="preserve">hiljemalt </w:t>
      </w:r>
      <w:r>
        <w:rPr>
          <w:color w:val="000000"/>
        </w:rPr>
        <w:t>14</w:t>
      </w:r>
      <w:r w:rsidRPr="006305F0">
        <w:rPr>
          <w:color w:val="000000"/>
        </w:rPr>
        <w:t>.0</w:t>
      </w:r>
      <w:r>
        <w:rPr>
          <w:color w:val="000000"/>
        </w:rPr>
        <w:t>4</w:t>
      </w:r>
      <w:r w:rsidRPr="006305F0">
        <w:rPr>
          <w:color w:val="000000"/>
        </w:rPr>
        <w:t>.202</w:t>
      </w:r>
      <w:r>
        <w:rPr>
          <w:color w:val="000000"/>
        </w:rPr>
        <w:t>5</w:t>
      </w:r>
      <w:r w:rsidRPr="006305F0">
        <w:rPr>
          <w:color w:val="000000"/>
        </w:rPr>
        <w:t xml:space="preserve"> esitada VAKO-le </w:t>
      </w:r>
      <w:r w:rsidRPr="006305F0">
        <w:rPr>
          <w:rFonts w:cs="Mangal"/>
          <w:szCs w:val="21"/>
        </w:rPr>
        <w:t>kirjalik vastus vaidlustuse kohta</w:t>
      </w:r>
      <w:r w:rsidRPr="006305F0">
        <w:rPr>
          <w:color w:val="000000"/>
        </w:rPr>
        <w:t>.</w:t>
      </w:r>
    </w:p>
    <w:p w14:paraId="515ED559" w14:textId="4F1CF69D" w:rsidR="006305F0" w:rsidRPr="006305F0" w:rsidRDefault="006305F0" w:rsidP="006305F0">
      <w:pPr>
        <w:numPr>
          <w:ilvl w:val="1"/>
          <w:numId w:val="1"/>
        </w:numPr>
        <w:spacing w:after="120" w:line="240" w:lineRule="auto"/>
        <w:ind w:left="567" w:hanging="567"/>
        <w:rPr>
          <w:color w:val="000000"/>
        </w:rPr>
      </w:pPr>
      <w:r w:rsidRPr="006305F0">
        <w:rPr>
          <w:rFonts w:eastAsiaTheme="minorHAnsi" w:cs="Mangal"/>
          <w:kern w:val="0"/>
          <w:szCs w:val="21"/>
          <w:lang w:eastAsia="en-US" w:bidi="ar-SA"/>
        </w:rPr>
        <w:t xml:space="preserve">Hankija kinnitab, et vaidlustuse lahendamiseks vajalikud dokumendid, sh </w:t>
      </w:r>
      <w:r>
        <w:rPr>
          <w:rFonts w:eastAsiaTheme="minorHAnsi" w:cs="Mangal"/>
          <w:kern w:val="0"/>
          <w:szCs w:val="21"/>
          <w:lang w:eastAsia="en-US" w:bidi="ar-SA"/>
        </w:rPr>
        <w:t xml:space="preserve">vaidlustatud otsus </w:t>
      </w:r>
      <w:r w:rsidRPr="006305F0">
        <w:rPr>
          <w:rFonts w:eastAsiaTheme="minorHAnsi" w:cs="Mangal"/>
          <w:kern w:val="0"/>
          <w:szCs w:val="21"/>
          <w:lang w:eastAsia="en-US" w:bidi="ar-SA"/>
        </w:rPr>
        <w:t>on VAKO-le elektrooniliselt kättesaadavad riigihangete registrist (RHR) leheküljel „Dokumendid“, „Tulemdokumendid“</w:t>
      </w:r>
      <w:r>
        <w:rPr>
          <w:rFonts w:eastAsiaTheme="minorHAnsi" w:cs="Mangal"/>
          <w:kern w:val="0"/>
          <w:szCs w:val="21"/>
          <w:lang w:eastAsia="en-US" w:bidi="ar-SA"/>
        </w:rPr>
        <w:t>.</w:t>
      </w:r>
    </w:p>
    <w:p w14:paraId="3E2B8CFA" w14:textId="6BCC7081" w:rsidR="006305F0" w:rsidRPr="006305F0" w:rsidRDefault="006305F0" w:rsidP="006305F0">
      <w:pPr>
        <w:numPr>
          <w:ilvl w:val="1"/>
          <w:numId w:val="1"/>
        </w:numPr>
        <w:spacing w:after="120" w:line="240" w:lineRule="auto"/>
        <w:ind w:left="567" w:hanging="567"/>
      </w:pPr>
      <w:r w:rsidRPr="006305F0">
        <w:t>Vaidlustaja taotleb hankija otsuste tühistamist</w:t>
      </w:r>
      <w:r w:rsidR="00C27307">
        <w:t xml:space="preserve"> riigihanke osas 1</w:t>
      </w:r>
      <w:r w:rsidRPr="006305F0">
        <w:t xml:space="preserve"> </w:t>
      </w:r>
      <w:r w:rsidR="00C27307">
        <w:rPr>
          <w:rFonts w:eastAsiaTheme="minorHAnsi" w:cs="Mangal"/>
          <w:kern w:val="0"/>
          <w:szCs w:val="21"/>
          <w:lang w:eastAsia="en-US" w:bidi="ar-SA"/>
        </w:rPr>
        <w:t>Aktsiaseltsi Datel</w:t>
      </w:r>
      <w:r w:rsidRPr="006305F0">
        <w:rPr>
          <w:rFonts w:eastAsiaTheme="minorHAnsi" w:cs="Mangal"/>
          <w:kern w:val="0"/>
          <w:szCs w:val="21"/>
          <w:lang w:eastAsia="en-US" w:bidi="ar-SA"/>
        </w:rPr>
        <w:t xml:space="preserve"> pakkumuse </w:t>
      </w:r>
      <w:r w:rsidR="00C27307">
        <w:rPr>
          <w:rFonts w:eastAsiaTheme="minorHAnsi" w:cs="Mangal"/>
          <w:kern w:val="0"/>
          <w:szCs w:val="21"/>
          <w:lang w:eastAsia="en-US" w:bidi="ar-SA"/>
        </w:rPr>
        <w:t xml:space="preserve">mittevastavaks tunnistamise ja </w:t>
      </w:r>
      <w:r w:rsidR="00C27307">
        <w:t>tagasilükkamise</w:t>
      </w:r>
      <w:r w:rsidRPr="006305F0">
        <w:t xml:space="preserve"> kohta</w:t>
      </w:r>
      <w:r w:rsidR="00C27307">
        <w:t xml:space="preserve"> ning Aktsiaseltsi Hansab edukaks tunnistamise kohta.</w:t>
      </w:r>
    </w:p>
    <w:p w14:paraId="1C8C3D4F" w14:textId="5DB11F56" w:rsidR="00C27307" w:rsidRDefault="006305F0" w:rsidP="006305F0">
      <w:pPr>
        <w:numPr>
          <w:ilvl w:val="1"/>
          <w:numId w:val="1"/>
        </w:numPr>
        <w:spacing w:after="120" w:line="240" w:lineRule="auto"/>
        <w:ind w:left="567" w:hanging="567"/>
      </w:pPr>
      <w:r w:rsidRPr="006305F0">
        <w:t xml:space="preserve">Vaidlustaja on seisukohal, et </w:t>
      </w:r>
      <w:r w:rsidR="00C27307">
        <w:t>vaidlustaja pakkumus tuleb tunnistada riigihanke alusdokumentidele vastavaks, sest vaidlustaja pakutud interaktiivse ekraani suurus vastab kehtestatud nõudele ning vaidlustaja pakkumus tuleb tunnistada edukaks.</w:t>
      </w:r>
    </w:p>
    <w:p w14:paraId="3B466D79" w14:textId="35DC30A4" w:rsidR="00C27307" w:rsidRPr="00C27307" w:rsidRDefault="006305F0" w:rsidP="006305F0">
      <w:pPr>
        <w:numPr>
          <w:ilvl w:val="1"/>
          <w:numId w:val="1"/>
        </w:numPr>
        <w:spacing w:after="120" w:line="240" w:lineRule="auto"/>
        <w:ind w:left="567" w:hanging="567"/>
      </w:pPr>
      <w:r w:rsidRPr="006305F0">
        <w:rPr>
          <w:rFonts w:eastAsiaTheme="minorHAnsi"/>
          <w:kern w:val="0"/>
          <w:lang w:eastAsia="en-US" w:bidi="ar-SA"/>
        </w:rPr>
        <w:t>Hankija ei nõustu vaidlustuses esitatud seisukohtadega</w:t>
      </w:r>
      <w:r w:rsidR="00C27307">
        <w:rPr>
          <w:rFonts w:eastAsiaTheme="minorHAnsi"/>
          <w:kern w:val="0"/>
          <w:lang w:eastAsia="en-US" w:bidi="ar-SA"/>
        </w:rPr>
        <w:t xml:space="preserve"> ja vaidleb vaidlustusele täies ulatuses vastu</w:t>
      </w:r>
      <w:r w:rsidRPr="006305F0">
        <w:rPr>
          <w:rFonts w:eastAsiaTheme="minorHAnsi"/>
          <w:kern w:val="0"/>
          <w:lang w:eastAsia="en-US" w:bidi="ar-SA"/>
        </w:rPr>
        <w:t>.</w:t>
      </w:r>
    </w:p>
    <w:p w14:paraId="1503E61C" w14:textId="77777777" w:rsidR="006305F0" w:rsidRPr="006305F0" w:rsidRDefault="006305F0" w:rsidP="006305F0">
      <w:pPr>
        <w:widowControl/>
        <w:suppressAutoHyphens w:val="0"/>
        <w:spacing w:after="120" w:line="240" w:lineRule="auto"/>
        <w:ind w:left="357"/>
        <w:contextualSpacing/>
        <w:rPr>
          <w:rFonts w:eastAsiaTheme="minorHAnsi"/>
          <w:b/>
          <w:color w:val="000000"/>
          <w:kern w:val="0"/>
          <w:lang w:eastAsia="en-US" w:bidi="ar-SA"/>
        </w:rPr>
      </w:pPr>
    </w:p>
    <w:p w14:paraId="519F6AF5" w14:textId="77777777" w:rsidR="006305F0" w:rsidRPr="006305F0" w:rsidRDefault="006305F0" w:rsidP="006305F0">
      <w:pPr>
        <w:widowControl/>
        <w:numPr>
          <w:ilvl w:val="0"/>
          <w:numId w:val="1"/>
        </w:numPr>
        <w:suppressAutoHyphens w:val="0"/>
        <w:spacing w:after="120" w:line="240" w:lineRule="auto"/>
        <w:contextualSpacing/>
        <w:rPr>
          <w:rFonts w:eastAsiaTheme="minorHAnsi"/>
          <w:b/>
          <w:color w:val="000000"/>
          <w:kern w:val="0"/>
          <w:lang w:eastAsia="en-US" w:bidi="ar-SA"/>
        </w:rPr>
      </w:pPr>
      <w:r w:rsidRPr="006305F0">
        <w:rPr>
          <w:rFonts w:eastAsiaTheme="minorHAnsi"/>
          <w:b/>
          <w:color w:val="000000"/>
          <w:kern w:val="0"/>
          <w:lang w:eastAsia="en-US" w:bidi="ar-SA"/>
        </w:rPr>
        <w:t>ÕIGUSLIKUD PÕHJENDUSED</w:t>
      </w:r>
    </w:p>
    <w:p w14:paraId="0A790638" w14:textId="5313307A" w:rsidR="006305F0" w:rsidRDefault="008A77DA" w:rsidP="008A77DA">
      <w:pPr>
        <w:pStyle w:val="Snum"/>
      </w:pPr>
      <w:r>
        <w:t>Vaidlustuse läbivaatamata jätmine</w:t>
      </w:r>
    </w:p>
    <w:p w14:paraId="43E61E66" w14:textId="3CC666B2" w:rsidR="009C4CDA" w:rsidRPr="008A77DA" w:rsidRDefault="009C4CDA" w:rsidP="00906FB3">
      <w:pPr>
        <w:pStyle w:val="Snum"/>
        <w:numPr>
          <w:ilvl w:val="1"/>
          <w:numId w:val="1"/>
        </w:numPr>
        <w:ind w:left="567" w:hanging="567"/>
        <w:rPr>
          <w:b w:val="0"/>
        </w:rPr>
      </w:pPr>
      <w:r w:rsidRPr="008A77DA">
        <w:rPr>
          <w:b w:val="0"/>
        </w:rPr>
        <w:t>Hankija tunnistas 1</w:t>
      </w:r>
      <w:r w:rsidR="007870F7">
        <w:rPr>
          <w:b w:val="0"/>
        </w:rPr>
        <w:t>4</w:t>
      </w:r>
      <w:r w:rsidRPr="008A77DA">
        <w:rPr>
          <w:b w:val="0"/>
        </w:rPr>
        <w:t xml:space="preserve">.04.2025 otsusega hankemenetluse kehtetuks. </w:t>
      </w:r>
    </w:p>
    <w:p w14:paraId="380556C8" w14:textId="30970B52" w:rsidR="009C4CDA" w:rsidRPr="00721C07" w:rsidRDefault="009C4CDA" w:rsidP="00906FB3">
      <w:pPr>
        <w:pStyle w:val="ListParagraph"/>
        <w:widowControl/>
        <w:numPr>
          <w:ilvl w:val="1"/>
          <w:numId w:val="1"/>
        </w:numPr>
        <w:suppressAutoHyphens w:val="0"/>
        <w:spacing w:after="120" w:line="259" w:lineRule="auto"/>
        <w:ind w:left="567" w:hanging="567"/>
        <w:contextualSpacing w:val="0"/>
        <w:rPr>
          <w:rFonts w:eastAsia="Aptos"/>
          <w:kern w:val="2"/>
          <w:lang w:eastAsia="en-US" w:bidi="ar-SA"/>
          <w14:ligatures w14:val="standardContextual"/>
        </w:rPr>
      </w:pPr>
      <w:r w:rsidRPr="009C4CDA">
        <w:rPr>
          <w:rFonts w:eastAsia="Aptos"/>
          <w:kern w:val="2"/>
          <w:lang w:eastAsia="en-US" w:bidi="ar-SA"/>
          <w14:ligatures w14:val="standardContextual"/>
        </w:rPr>
        <w:t xml:space="preserve">Hankelepingu punkti 3.3. kohaselt „Müüja tarnib ja paigaldab asja ostjaga kokkulepitud asukohta hiljemalt 01.05.2025. Asja täpne üleandmise aeg lepitakse kokku poolte esindajate vahel. Ostja kohustub asja vastu võtma.“ Hankelepingu punkti 10.1. kohaselt „Leping jõustub allkirjastamisest poolte poolt ja kehtib lepingujärgsete kohustuste </w:t>
      </w:r>
      <w:r w:rsidRPr="00721C07">
        <w:rPr>
          <w:rFonts w:eastAsia="Aptos"/>
          <w:kern w:val="2"/>
          <w:lang w:eastAsia="en-US" w:bidi="ar-SA"/>
          <w14:ligatures w14:val="standardContextual"/>
        </w:rPr>
        <w:t>täitmiseni, asi peab olema üle antud hiljemalt 01.05.2025.“</w:t>
      </w:r>
    </w:p>
    <w:p w14:paraId="08C9AD79" w14:textId="659328FD" w:rsidR="008A77DA" w:rsidRPr="00721C07" w:rsidRDefault="008A77DA" w:rsidP="00906FB3">
      <w:pPr>
        <w:pStyle w:val="ListParagraph"/>
        <w:widowControl/>
        <w:numPr>
          <w:ilvl w:val="1"/>
          <w:numId w:val="1"/>
        </w:numPr>
        <w:suppressAutoHyphens w:val="0"/>
        <w:spacing w:after="120" w:line="259" w:lineRule="auto"/>
        <w:ind w:left="567" w:hanging="567"/>
        <w:contextualSpacing w:val="0"/>
        <w:rPr>
          <w:rFonts w:eastAsia="Aptos"/>
          <w:kern w:val="2"/>
          <w:lang w:eastAsia="en-US" w:bidi="ar-SA"/>
          <w14:ligatures w14:val="standardContextual"/>
        </w:rPr>
      </w:pPr>
      <w:r w:rsidRPr="00721C07">
        <w:rPr>
          <w:rFonts w:eastAsia="Aptos"/>
          <w:kern w:val="2"/>
          <w:lang w:eastAsia="en-US" w:bidi="ar-SA"/>
          <w14:ligatures w14:val="standardContextual"/>
        </w:rPr>
        <w:t xml:space="preserve">Vaidlustus esitati </w:t>
      </w:r>
      <w:proofErr w:type="spellStart"/>
      <w:r w:rsidRPr="00721C07">
        <w:rPr>
          <w:rFonts w:eastAsia="Aptos"/>
          <w:kern w:val="2"/>
          <w:lang w:eastAsia="en-US" w:bidi="ar-SA"/>
          <w14:ligatures w14:val="standardContextual"/>
        </w:rPr>
        <w:t>VAKO</w:t>
      </w:r>
      <w:ins w:id="3" w:author="Meelika Liiv-Tamsar" w:date="2025-04-14T10:21:00Z">
        <w:r w:rsidR="000335FC">
          <w:rPr>
            <w:rFonts w:eastAsia="Aptos"/>
            <w:kern w:val="2"/>
            <w:lang w:eastAsia="en-US" w:bidi="ar-SA"/>
            <w14:ligatures w14:val="standardContextual"/>
          </w:rPr>
          <w:t>-</w:t>
        </w:r>
      </w:ins>
      <w:r w:rsidRPr="00721C07">
        <w:rPr>
          <w:rFonts w:eastAsia="Aptos"/>
          <w:kern w:val="2"/>
          <w:lang w:eastAsia="en-US" w:bidi="ar-SA"/>
          <w14:ligatures w14:val="standardContextual"/>
        </w:rPr>
        <w:t>le</w:t>
      </w:r>
      <w:proofErr w:type="spellEnd"/>
      <w:r w:rsidRPr="00721C07">
        <w:rPr>
          <w:rFonts w:eastAsia="Aptos"/>
          <w:kern w:val="2"/>
          <w:lang w:eastAsia="en-US" w:bidi="ar-SA"/>
          <w14:ligatures w14:val="standardContextual"/>
        </w:rPr>
        <w:t xml:space="preserve"> 08.04.2025. RHS § 200 lg 1 kohaselt teeb VAKO vaidlustuse sisulise lahendamise kohta otsuse 30 päeva jooksul puudusteta vaidlustuse laekumisest arvates. Seega teeb VAKO </w:t>
      </w:r>
      <w:r w:rsidR="000335FC">
        <w:rPr>
          <w:rFonts w:eastAsia="Aptos"/>
          <w:kern w:val="2"/>
          <w:lang w:eastAsia="en-US" w:bidi="ar-SA"/>
          <w14:ligatures w14:val="standardContextual"/>
        </w:rPr>
        <w:t xml:space="preserve">käesolevas </w:t>
      </w:r>
      <w:r w:rsidRPr="00721C07">
        <w:rPr>
          <w:rFonts w:eastAsia="Aptos"/>
          <w:kern w:val="2"/>
          <w:lang w:eastAsia="en-US" w:bidi="ar-SA"/>
          <w14:ligatures w14:val="standardContextual"/>
        </w:rPr>
        <w:t xml:space="preserve">vaidlustuses otsuse peale RHADis märgitud hankelepingu täitmise tähtaja saabumist. </w:t>
      </w:r>
      <w:r w:rsidR="00721C07" w:rsidRPr="00721C07">
        <w:rPr>
          <w:rFonts w:eastAsia="Aptos"/>
          <w:kern w:val="2"/>
          <w:lang w:eastAsia="en-US" w:bidi="ar-SA"/>
          <w14:ligatures w14:val="standardContextual"/>
        </w:rPr>
        <w:t>RHS § 201 lg 2 kohaselt ei või hankija anda nõustumust hankelepingu sõlmimiseks enne 14 päeva möödumist RHS § 197 lõike 1 p 4 või 5 nimetatud vaidlustuskomisjoni otsuse teatavaks tegemisest. Seega ei ole hankijal võimalik jõuda riigihankes hankelepingu sõlmimiseni enne mai viimast nädalat.</w:t>
      </w:r>
    </w:p>
    <w:p w14:paraId="271F56C0" w14:textId="4C32C254" w:rsidR="004D2488" w:rsidRPr="00721C07" w:rsidRDefault="009C4CDA" w:rsidP="00906FB3">
      <w:pPr>
        <w:pStyle w:val="ListParagraph"/>
        <w:widowControl/>
        <w:numPr>
          <w:ilvl w:val="1"/>
          <w:numId w:val="1"/>
        </w:numPr>
        <w:suppressAutoHyphens w:val="0"/>
        <w:spacing w:after="120" w:line="259" w:lineRule="auto"/>
        <w:ind w:left="567" w:hanging="567"/>
        <w:contextualSpacing w:val="0"/>
        <w:rPr>
          <w:rFonts w:eastAsia="Aptos"/>
          <w:kern w:val="2"/>
          <w:lang w:eastAsia="en-US" w:bidi="ar-SA"/>
          <w14:ligatures w14:val="standardContextual"/>
        </w:rPr>
      </w:pPr>
      <w:r w:rsidRPr="00721C07">
        <w:rPr>
          <w:rFonts w:eastAsia="Aptos"/>
          <w:kern w:val="2"/>
          <w:lang w:eastAsia="en-US" w:bidi="ar-SA"/>
          <w14:ligatures w14:val="standardContextual"/>
        </w:rPr>
        <w:t xml:space="preserve">Kuna hankelepingu sõlmimine ja asjade tarnimine ning paigaldus hiljemalt 01.05.2025 on muutunud võimatuks ning hankelepingu täitmine tagasiulatuvalt ei ole võimalik (TlnRnKo 3-09-1297 p 13, 14), </w:t>
      </w:r>
      <w:r w:rsidR="000C4FE9">
        <w:rPr>
          <w:rFonts w:eastAsia="Aptos"/>
          <w:kern w:val="2"/>
          <w:lang w:eastAsia="en-US" w:bidi="ar-SA"/>
          <w14:ligatures w14:val="standardContextual"/>
        </w:rPr>
        <w:t xml:space="preserve">tunnistas hankija 14.04.2025 otsusega hankemenetluse </w:t>
      </w:r>
      <w:r w:rsidR="004A38F0">
        <w:rPr>
          <w:rFonts w:eastAsia="Aptos"/>
          <w:kern w:val="2"/>
          <w:lang w:eastAsia="en-US" w:bidi="ar-SA"/>
          <w14:ligatures w14:val="standardContextual"/>
        </w:rPr>
        <w:t xml:space="preserve">riigihanke osas 1 </w:t>
      </w:r>
      <w:r w:rsidR="000C4FE9">
        <w:rPr>
          <w:rFonts w:eastAsia="Aptos"/>
          <w:kern w:val="2"/>
          <w:lang w:eastAsia="en-US" w:bidi="ar-SA"/>
          <w14:ligatures w14:val="standardContextual"/>
        </w:rPr>
        <w:t xml:space="preserve">omal algatusel kehtetuks. Sellest tulenevalt </w:t>
      </w:r>
      <w:r w:rsidRPr="00721C07">
        <w:rPr>
          <w:rFonts w:eastAsia="Aptos"/>
          <w:kern w:val="2"/>
          <w:lang w:eastAsia="en-US" w:bidi="ar-SA"/>
          <w14:ligatures w14:val="standardContextual"/>
        </w:rPr>
        <w:t xml:space="preserve">ei ole hankemenetlusega taotletavat eesmärki enam võimalik saavutada. </w:t>
      </w:r>
    </w:p>
    <w:p w14:paraId="5F1FA599" w14:textId="47118635" w:rsidR="00011F1D" w:rsidRPr="00721C07" w:rsidRDefault="009C4CDA" w:rsidP="00906FB3">
      <w:pPr>
        <w:pStyle w:val="ListParagraph"/>
        <w:widowControl/>
        <w:numPr>
          <w:ilvl w:val="1"/>
          <w:numId w:val="1"/>
        </w:numPr>
        <w:suppressAutoHyphens w:val="0"/>
        <w:spacing w:after="120" w:line="259" w:lineRule="auto"/>
        <w:ind w:left="567" w:hanging="567"/>
        <w:contextualSpacing w:val="0"/>
        <w:rPr>
          <w:rFonts w:eastAsia="Aptos"/>
          <w:kern w:val="2"/>
          <w:lang w:eastAsia="en-US" w:bidi="ar-SA"/>
          <w14:ligatures w14:val="standardContextual"/>
        </w:rPr>
      </w:pPr>
      <w:r w:rsidRPr="00E87D1E">
        <w:rPr>
          <w:rFonts w:eastAsia="Aptos"/>
          <w:kern w:val="2"/>
          <w:lang w:eastAsia="en-US" w:bidi="ar-SA"/>
          <w14:ligatures w14:val="standardContextual"/>
        </w:rPr>
        <w:lastRenderedPageBreak/>
        <w:t>Hankemenetluse kehtetuks tunnistamise otsus ei ole tingitud vaidlustuse esemest</w:t>
      </w:r>
      <w:r w:rsidR="00E87D1E" w:rsidRPr="00E87D1E">
        <w:rPr>
          <w:rFonts w:eastAsia="Aptos"/>
          <w:kern w:val="2"/>
          <w:lang w:eastAsia="en-US" w:bidi="ar-SA"/>
          <w14:ligatures w14:val="standardContextual"/>
        </w:rPr>
        <w:t>, vaid sellest, et hankelepingut ei ole võimalik kehtestatud tingimustel täita</w:t>
      </w:r>
      <w:r w:rsidR="006F0EAE">
        <w:rPr>
          <w:rFonts w:eastAsia="Aptos"/>
          <w:kern w:val="2"/>
          <w:lang w:eastAsia="en-US" w:bidi="ar-SA"/>
          <w14:ligatures w14:val="standardContextual"/>
        </w:rPr>
        <w:t>.</w:t>
      </w:r>
      <w:r w:rsidR="00E87D1E" w:rsidRPr="00E87D1E">
        <w:rPr>
          <w:rFonts w:eastAsia="Aptos"/>
          <w:kern w:val="2"/>
          <w:lang w:eastAsia="en-US" w:bidi="ar-SA"/>
          <w14:ligatures w14:val="standardContextual"/>
        </w:rPr>
        <w:t xml:space="preserve"> </w:t>
      </w:r>
      <w:r w:rsidR="006F0EAE">
        <w:rPr>
          <w:rFonts w:eastAsia="Aptos"/>
          <w:kern w:val="2"/>
          <w:lang w:eastAsia="en-US" w:bidi="ar-SA"/>
          <w14:ligatures w14:val="standardContextual"/>
        </w:rPr>
        <w:t>H</w:t>
      </w:r>
      <w:r w:rsidR="00E87D1E" w:rsidRPr="00E87D1E">
        <w:rPr>
          <w:rFonts w:eastAsia="Aptos"/>
          <w:kern w:val="2"/>
          <w:lang w:eastAsia="en-US" w:bidi="ar-SA"/>
          <w14:ligatures w14:val="standardContextual"/>
        </w:rPr>
        <w:t xml:space="preserve">ankelepingu sõlmimine hankelepingus ettenähtust erinevatel tingimustel oleks õigusvastane (RHS § 214). </w:t>
      </w:r>
      <w:r w:rsidR="00E87D1E">
        <w:rPr>
          <w:rFonts w:eastAsia="Aptos"/>
          <w:kern w:val="2"/>
          <w:lang w:eastAsia="en-US" w:bidi="ar-SA"/>
          <w14:ligatures w14:val="standardContextual"/>
        </w:rPr>
        <w:t xml:space="preserve">Sarnaselt on selgitatud Tartu Halduskohtu </w:t>
      </w:r>
      <w:r w:rsidR="00B53FF2">
        <w:rPr>
          <w:rFonts w:eastAsia="Aptos"/>
          <w:kern w:val="2"/>
          <w:lang w:eastAsia="en-US" w:bidi="ar-SA"/>
          <w14:ligatures w14:val="standardContextual"/>
        </w:rPr>
        <w:t xml:space="preserve">31.01.2025 </w:t>
      </w:r>
      <w:r w:rsidR="00E87D1E">
        <w:rPr>
          <w:rFonts w:eastAsia="Aptos"/>
          <w:kern w:val="2"/>
          <w:lang w:eastAsia="en-US" w:bidi="ar-SA"/>
          <w14:ligatures w14:val="standardContextual"/>
        </w:rPr>
        <w:t>otsuses</w:t>
      </w:r>
      <w:r w:rsidR="00E87D1E" w:rsidRPr="00E87D1E">
        <w:rPr>
          <w:rFonts w:eastAsia="Aptos"/>
          <w:kern w:val="2"/>
          <w:lang w:eastAsia="en-US" w:bidi="ar-SA"/>
          <w14:ligatures w14:val="standardContextual"/>
        </w:rPr>
        <w:t>: „On küll õige, et hanke oleks saanud edukalt lõpule viia, kui ühtegi vaidlustust ei oleks</w:t>
      </w:r>
      <w:r w:rsidR="00E87D1E">
        <w:rPr>
          <w:rFonts w:eastAsia="Aptos"/>
          <w:kern w:val="2"/>
          <w:lang w:eastAsia="en-US" w:bidi="ar-SA"/>
          <w14:ligatures w14:val="standardContextual"/>
        </w:rPr>
        <w:t xml:space="preserve"> </w:t>
      </w:r>
      <w:r w:rsidR="00E87D1E" w:rsidRPr="00E87D1E">
        <w:rPr>
          <w:rFonts w:eastAsia="Aptos"/>
          <w:kern w:val="2"/>
          <w:lang w:eastAsia="en-US" w:bidi="ar-SA"/>
          <w14:ligatures w14:val="standardContextual"/>
        </w:rPr>
        <w:t>esitatud. Kuid kohtu hinnangul on oluline, et mingit mõju ei olnud sellel, kes esitas</w:t>
      </w:r>
      <w:r w:rsidR="00E87D1E">
        <w:rPr>
          <w:rFonts w:eastAsia="Aptos"/>
          <w:kern w:val="2"/>
          <w:lang w:eastAsia="en-US" w:bidi="ar-SA"/>
          <w14:ligatures w14:val="standardContextual"/>
        </w:rPr>
        <w:t xml:space="preserve"> </w:t>
      </w:r>
      <w:r w:rsidR="00E87D1E" w:rsidRPr="00E87D1E">
        <w:rPr>
          <w:rFonts w:eastAsia="Aptos"/>
          <w:kern w:val="2"/>
          <w:lang w:eastAsia="en-US" w:bidi="ar-SA"/>
          <w14:ligatures w14:val="standardContextual"/>
        </w:rPr>
        <w:t>vaidlustuse, millist hankija haldusakti või toimingut ja millisel põhjendusel vaidlustati jne.</w:t>
      </w:r>
      <w:r w:rsidR="00E87D1E">
        <w:rPr>
          <w:rFonts w:eastAsia="Aptos"/>
          <w:kern w:val="2"/>
          <w:lang w:eastAsia="en-US" w:bidi="ar-SA"/>
          <w14:ligatures w14:val="standardContextual"/>
        </w:rPr>
        <w:t xml:space="preserve"> </w:t>
      </w:r>
      <w:r w:rsidR="00E87D1E" w:rsidRPr="00E87D1E">
        <w:rPr>
          <w:rFonts w:eastAsia="Aptos"/>
          <w:kern w:val="2"/>
          <w:lang w:eastAsia="en-US" w:bidi="ar-SA"/>
          <w14:ligatures w14:val="standardContextual"/>
        </w:rPr>
        <w:t>See, et hankemenetlus võib jääda ajahätta, on üks riigihanke läbiviimisega ja selles</w:t>
      </w:r>
      <w:r w:rsidR="00E87D1E">
        <w:rPr>
          <w:rFonts w:eastAsia="Aptos"/>
          <w:kern w:val="2"/>
          <w:lang w:eastAsia="en-US" w:bidi="ar-SA"/>
          <w14:ligatures w14:val="standardContextual"/>
        </w:rPr>
        <w:t xml:space="preserve"> </w:t>
      </w:r>
      <w:r w:rsidR="00E87D1E" w:rsidRPr="00E87D1E">
        <w:rPr>
          <w:rFonts w:eastAsia="Aptos"/>
          <w:kern w:val="2"/>
          <w:lang w:eastAsia="en-US" w:bidi="ar-SA"/>
          <w14:ligatures w14:val="standardContextual"/>
        </w:rPr>
        <w:t>osalemisega kaasnevatest riskidest.</w:t>
      </w:r>
      <w:r w:rsidR="00011F1D">
        <w:rPr>
          <w:rFonts w:eastAsia="Aptos"/>
          <w:kern w:val="2"/>
          <w:lang w:eastAsia="en-US" w:bidi="ar-SA"/>
          <w14:ligatures w14:val="standardContextual"/>
        </w:rPr>
        <w:t>“</w:t>
      </w:r>
      <w:r w:rsidR="00E87D1E">
        <w:rPr>
          <w:rFonts w:eastAsia="Aptos"/>
          <w:kern w:val="2"/>
          <w:lang w:eastAsia="en-US" w:bidi="ar-SA"/>
          <w14:ligatures w14:val="standardContextual"/>
        </w:rPr>
        <w:t xml:space="preserve"> </w:t>
      </w:r>
      <w:bookmarkStart w:id="4" w:name="_Hlk195180777"/>
      <w:r w:rsidR="00E87D1E">
        <w:rPr>
          <w:rFonts w:eastAsia="Aptos"/>
          <w:kern w:val="2"/>
          <w:lang w:eastAsia="en-US" w:bidi="ar-SA"/>
          <w14:ligatures w14:val="standardContextual"/>
        </w:rPr>
        <w:t>(TrtHKo 3-24-2693 p 15)</w:t>
      </w:r>
      <w:r w:rsidR="005E126C">
        <w:rPr>
          <w:rFonts w:eastAsia="Aptos"/>
          <w:kern w:val="2"/>
          <w:lang w:eastAsia="en-US" w:bidi="ar-SA"/>
          <w14:ligatures w14:val="standardContextual"/>
        </w:rPr>
        <w:t>.</w:t>
      </w:r>
      <w:bookmarkEnd w:id="4"/>
    </w:p>
    <w:p w14:paraId="19AF7059" w14:textId="22776144" w:rsidR="00CE398E" w:rsidRPr="00721C07" w:rsidRDefault="00011F1D" w:rsidP="00906FB3">
      <w:pPr>
        <w:pStyle w:val="ListParagraph"/>
        <w:widowControl/>
        <w:numPr>
          <w:ilvl w:val="1"/>
          <w:numId w:val="1"/>
        </w:numPr>
        <w:suppressAutoHyphens w:val="0"/>
        <w:spacing w:after="120" w:line="259"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 xml:space="preserve">Vaidlustus tuleb jätta läbi vaatamata ning menetluskulud hüvitamata. Vaidlustajal oli võimalik </w:t>
      </w:r>
      <w:r w:rsidRPr="00011F1D">
        <w:rPr>
          <w:rFonts w:eastAsia="Aptos"/>
          <w:kern w:val="2"/>
          <w:lang w:eastAsia="en-US" w:bidi="ar-SA"/>
          <w14:ligatures w14:val="standardContextual"/>
        </w:rPr>
        <w:t>vaidlustuse esitamise otsustamisel hinnata, kas reaalne on saavutada</w:t>
      </w:r>
      <w:r>
        <w:rPr>
          <w:rFonts w:eastAsia="Aptos"/>
          <w:kern w:val="2"/>
          <w:lang w:eastAsia="en-US" w:bidi="ar-SA"/>
          <w14:ligatures w14:val="standardContextual"/>
        </w:rPr>
        <w:t xml:space="preserve"> </w:t>
      </w:r>
      <w:r w:rsidRPr="00011F1D">
        <w:rPr>
          <w:rFonts w:eastAsia="Aptos"/>
          <w:kern w:val="2"/>
          <w:lang w:eastAsia="en-US" w:bidi="ar-SA"/>
          <w14:ligatures w14:val="standardContextual"/>
        </w:rPr>
        <w:t>eesmärk, et hankelepingut on võimalik vaidlustajaga sõlmida. Vaidlustajal oli võimalik aru saada, et valikuteks on olukord, kus hankeleping sõlmitakse riigihankes edukaks tunnistatud pakkujaga või olukord, kus hankeleping jääb üldse sõlmimata. Kui vaidlustaja jaoks oli piisavalt oluline, et hankelepingut ei sõlmita edukaks tunnistatud pakkujaga, siis võttis vaidlustaja ka riski, et selle eesmärgi saavutamisega seotud menetluskulud jäävad tema enda kanda (TrtHKo 3-24-2693 p 18).</w:t>
      </w:r>
    </w:p>
    <w:p w14:paraId="223656DF" w14:textId="584C55C6" w:rsidR="00CE398E" w:rsidRDefault="00721C07" w:rsidP="00906FB3">
      <w:pPr>
        <w:pStyle w:val="ListParagraph"/>
        <w:widowControl/>
        <w:numPr>
          <w:ilvl w:val="1"/>
          <w:numId w:val="1"/>
        </w:numPr>
        <w:suppressAutoHyphens w:val="0"/>
        <w:spacing w:after="120" w:line="259"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Lisaks tuleb v</w:t>
      </w:r>
      <w:r w:rsidR="00EA7214">
        <w:rPr>
          <w:rFonts w:eastAsia="Aptos"/>
          <w:kern w:val="2"/>
          <w:lang w:eastAsia="en-US" w:bidi="ar-SA"/>
          <w14:ligatures w14:val="standardContextual"/>
        </w:rPr>
        <w:t xml:space="preserve">aidlustus </w:t>
      </w:r>
      <w:r>
        <w:rPr>
          <w:rFonts w:eastAsia="Aptos"/>
          <w:kern w:val="2"/>
          <w:lang w:eastAsia="en-US" w:bidi="ar-SA"/>
          <w14:ligatures w14:val="standardContextual"/>
        </w:rPr>
        <w:t>jätta läbi</w:t>
      </w:r>
      <w:r w:rsidR="00EA7214">
        <w:rPr>
          <w:rFonts w:eastAsia="Aptos"/>
          <w:kern w:val="2"/>
          <w:lang w:eastAsia="en-US" w:bidi="ar-SA"/>
          <w14:ligatures w14:val="standardContextual"/>
        </w:rPr>
        <w:t xml:space="preserve"> vaatamata, sest </w:t>
      </w:r>
      <w:r w:rsidR="00CE67A4">
        <w:rPr>
          <w:rFonts w:eastAsia="Aptos"/>
          <w:kern w:val="2"/>
          <w:lang w:eastAsia="en-US" w:bidi="ar-SA"/>
          <w14:ligatures w14:val="standardContextual"/>
        </w:rPr>
        <w:t xml:space="preserve">vaidlustus on esitatud kehtetu otsuse peale. Hankija teavitas </w:t>
      </w:r>
      <w:r w:rsidR="00294635">
        <w:rPr>
          <w:rFonts w:eastAsia="Aptos"/>
          <w:kern w:val="2"/>
          <w:lang w:eastAsia="en-US" w:bidi="ar-SA"/>
          <w14:ligatures w14:val="standardContextual"/>
        </w:rPr>
        <w:t xml:space="preserve">09.04.2025, enne </w:t>
      </w:r>
      <w:r>
        <w:rPr>
          <w:rFonts w:eastAsia="Aptos"/>
          <w:kern w:val="2"/>
          <w:lang w:eastAsia="en-US" w:bidi="ar-SA"/>
          <w14:ligatures w14:val="standardContextual"/>
        </w:rPr>
        <w:t xml:space="preserve">VAKOlt </w:t>
      </w:r>
      <w:r w:rsidR="00294635">
        <w:rPr>
          <w:rFonts w:eastAsia="Aptos"/>
          <w:kern w:val="2"/>
          <w:lang w:eastAsia="en-US" w:bidi="ar-SA"/>
          <w14:ligatures w14:val="standardContextual"/>
        </w:rPr>
        <w:t>vaidlustuse esitamise teate saamist</w:t>
      </w:r>
      <w:r w:rsidR="00EA7214">
        <w:rPr>
          <w:rFonts w:eastAsia="Aptos"/>
          <w:kern w:val="2"/>
          <w:lang w:eastAsia="en-US" w:bidi="ar-SA"/>
          <w14:ligatures w14:val="standardContextual"/>
        </w:rPr>
        <w:t>,</w:t>
      </w:r>
      <w:r w:rsidR="00294635">
        <w:rPr>
          <w:rFonts w:eastAsia="Aptos"/>
          <w:kern w:val="2"/>
          <w:lang w:eastAsia="en-US" w:bidi="ar-SA"/>
          <w14:ligatures w14:val="standardContextual"/>
        </w:rPr>
        <w:t xml:space="preserve"> </w:t>
      </w:r>
      <w:r w:rsidR="00CE67A4">
        <w:rPr>
          <w:rFonts w:eastAsia="Aptos"/>
          <w:kern w:val="2"/>
          <w:lang w:eastAsia="en-US" w:bidi="ar-SA"/>
          <w14:ligatures w14:val="standardContextual"/>
        </w:rPr>
        <w:t xml:space="preserve">vaidlustajat riigihankes tehtud vastavusotsusest ja edukaks tunnistamise otsustest, millega tunnistati 30.04.2025 tehtud vastavusotsus ja edukaks tunnistamise otsus riigihanke osas 1 kehtetuks. 09.04.2025 otsusega tunnistati </w:t>
      </w:r>
      <w:r w:rsidR="00294635">
        <w:rPr>
          <w:rFonts w:eastAsia="Aptos"/>
          <w:kern w:val="2"/>
          <w:lang w:eastAsia="en-US" w:bidi="ar-SA"/>
          <w14:ligatures w14:val="standardContextual"/>
        </w:rPr>
        <w:t xml:space="preserve">riigihanke osas 1 </w:t>
      </w:r>
      <w:r w:rsidR="00CE67A4">
        <w:rPr>
          <w:rFonts w:eastAsia="Aptos"/>
          <w:kern w:val="2"/>
          <w:lang w:eastAsia="en-US" w:bidi="ar-SA"/>
          <w14:ligatures w14:val="standardContextual"/>
        </w:rPr>
        <w:t>vastavaks ja edukaks Skarcon OÜ pakkumus.</w:t>
      </w:r>
      <w:r w:rsidR="00294635">
        <w:rPr>
          <w:rFonts w:eastAsia="Aptos"/>
          <w:kern w:val="2"/>
          <w:lang w:eastAsia="en-US" w:bidi="ar-SA"/>
          <w14:ligatures w14:val="standardContextual"/>
        </w:rPr>
        <w:t xml:space="preserve"> </w:t>
      </w:r>
    </w:p>
    <w:p w14:paraId="734468DA" w14:textId="77777777" w:rsidR="008C1AEF" w:rsidRDefault="008C1AEF" w:rsidP="008A77DA">
      <w:pPr>
        <w:spacing w:after="120" w:line="240" w:lineRule="auto"/>
        <w:rPr>
          <w:rFonts w:eastAsia="Aptos"/>
          <w:b/>
          <w:bCs/>
          <w:kern w:val="2"/>
          <w:lang w:eastAsia="en-US" w:bidi="ar-SA"/>
          <w14:ligatures w14:val="standardContextual"/>
        </w:rPr>
      </w:pPr>
    </w:p>
    <w:p w14:paraId="0E60A3E9" w14:textId="7A3235BC" w:rsidR="00F1434B" w:rsidRPr="008A77DA" w:rsidRDefault="00906FB3" w:rsidP="008A77DA">
      <w:pPr>
        <w:spacing w:after="120" w:line="240" w:lineRule="auto"/>
        <w:rPr>
          <w:rFonts w:eastAsia="Aptos"/>
          <w:b/>
          <w:bCs/>
          <w:kern w:val="2"/>
          <w:lang w:eastAsia="en-US" w:bidi="ar-SA"/>
          <w14:ligatures w14:val="standardContextual"/>
        </w:rPr>
      </w:pPr>
      <w:r>
        <w:rPr>
          <w:rFonts w:eastAsia="Aptos"/>
          <w:b/>
          <w:bCs/>
          <w:kern w:val="2"/>
          <w:lang w:eastAsia="en-US" w:bidi="ar-SA"/>
          <w14:ligatures w14:val="standardContextual"/>
        </w:rPr>
        <w:t>Vastuväited vaidlustuse sisulistele aspektidele</w:t>
      </w:r>
    </w:p>
    <w:p w14:paraId="012574EB" w14:textId="09DDE931" w:rsidR="00A635C9" w:rsidRPr="00906FB3" w:rsidRDefault="00CC74EC"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 xml:space="preserve">Juhul kui vaidlustus võetakse menetlusse, </w:t>
      </w:r>
      <w:r w:rsidR="00906FB3">
        <w:rPr>
          <w:rFonts w:eastAsia="Aptos"/>
          <w:kern w:val="2"/>
          <w:lang w:eastAsia="en-US" w:bidi="ar-SA"/>
          <w14:ligatures w14:val="standardContextual"/>
        </w:rPr>
        <w:t xml:space="preserve">palume </w:t>
      </w:r>
      <w:r w:rsidR="00A635C9">
        <w:rPr>
          <w:rFonts w:eastAsia="Aptos"/>
          <w:kern w:val="2"/>
          <w:lang w:eastAsia="en-US" w:bidi="ar-SA"/>
          <w14:ligatures w14:val="standardContextual"/>
        </w:rPr>
        <w:t>jätta vaidlustus rahuldamata</w:t>
      </w:r>
      <w:r w:rsidR="00085D79">
        <w:rPr>
          <w:rFonts w:eastAsia="Aptos"/>
          <w:kern w:val="2"/>
          <w:lang w:eastAsia="en-US" w:bidi="ar-SA"/>
          <w14:ligatures w14:val="standardContextual"/>
        </w:rPr>
        <w:t>. Vaidlustaja pakkumuses pakutud toode ei vasta riigihankes kehtestatud tingimustele.</w:t>
      </w:r>
    </w:p>
    <w:p w14:paraId="7400B3CF" w14:textId="0D592675" w:rsidR="006F0EAE" w:rsidRPr="00135A6A" w:rsidRDefault="00A635C9" w:rsidP="00E7124D">
      <w:pPr>
        <w:pStyle w:val="ListParagraph"/>
        <w:widowControl/>
        <w:numPr>
          <w:ilvl w:val="1"/>
          <w:numId w:val="1"/>
        </w:numPr>
        <w:suppressAutoHyphens w:val="0"/>
        <w:spacing w:after="120" w:line="240" w:lineRule="auto"/>
        <w:ind w:left="567" w:hanging="567"/>
        <w:contextualSpacing w:val="0"/>
        <w:rPr>
          <w:rFonts w:eastAsia="Aptos"/>
          <w:color w:val="000000" w:themeColor="text1"/>
          <w:kern w:val="2"/>
          <w:lang w:eastAsia="en-US" w:bidi="ar-SA"/>
          <w14:ligatures w14:val="standardContextual"/>
        </w:rPr>
      </w:pPr>
      <w:r>
        <w:rPr>
          <w:rFonts w:eastAsia="Aptos"/>
          <w:kern w:val="2"/>
          <w:lang w:eastAsia="en-US" w:bidi="ar-SA"/>
          <w14:ligatures w14:val="standardContextual"/>
        </w:rPr>
        <w:t xml:space="preserve">Hankija on kehtestanud tehnilise kirjelduse tabelis nõudena riigihanke osas </w:t>
      </w:r>
      <w:r w:rsidRPr="00A635C9">
        <w:rPr>
          <w:rFonts w:eastAsia="Aptos"/>
          <w:kern w:val="2"/>
          <w:lang w:eastAsia="en-US" w:bidi="ar-SA"/>
          <w14:ligatures w14:val="standardContextual"/>
        </w:rPr>
        <w:t xml:space="preserve">1 </w:t>
      </w:r>
      <w:r w:rsidRPr="00A635C9">
        <w:rPr>
          <w:color w:val="000000" w:themeColor="text1"/>
        </w:rPr>
        <w:t xml:space="preserve">interaktiivsete ekraanide kohta mh „Ekraani suurus: 85““. </w:t>
      </w:r>
      <w:r>
        <w:rPr>
          <w:color w:val="000000" w:themeColor="text1"/>
        </w:rPr>
        <w:t>Nõude täitmiseks tuli esitada „</w:t>
      </w:r>
      <w:r w:rsidRPr="00A635C9">
        <w:rPr>
          <w:color w:val="000000" w:themeColor="text1"/>
        </w:rPr>
        <w:t>1. Vastavus nõudele JAH/EI ning parameetri arvväärtus või kirjeldus</w:t>
      </w:r>
      <w:r>
        <w:rPr>
          <w:color w:val="000000" w:themeColor="text1"/>
        </w:rPr>
        <w:t>“ ja „</w:t>
      </w:r>
      <w:r w:rsidRPr="00A635C9">
        <w:rPr>
          <w:color w:val="000000" w:themeColor="text1"/>
        </w:rPr>
        <w:t>2. Viide tootja tehnilisele andmestikule või tootja kinnitusele, mis tõendab toote vastavust nõudele (dokumendi nimi ja lehekülje number)</w:t>
      </w:r>
      <w:r>
        <w:rPr>
          <w:color w:val="000000" w:themeColor="text1"/>
        </w:rPr>
        <w:t xml:space="preserve">“. </w:t>
      </w:r>
      <w:r w:rsidRPr="00135A6A">
        <w:rPr>
          <w:color w:val="000000" w:themeColor="text1"/>
        </w:rPr>
        <w:t>Vaidlustaja esitas pakkumuses</w:t>
      </w:r>
      <w:r w:rsidR="003E57FF">
        <w:rPr>
          <w:color w:val="000000" w:themeColor="text1"/>
        </w:rPr>
        <w:t>:</w:t>
      </w:r>
      <w:r w:rsidRPr="00135A6A">
        <w:rPr>
          <w:color w:val="000000" w:themeColor="text1"/>
        </w:rPr>
        <w:t xml:space="preserve"> </w:t>
      </w:r>
      <w:r w:rsidR="003E57FF" w:rsidRPr="00135A6A">
        <w:rPr>
          <w:color w:val="000000" w:themeColor="text1"/>
        </w:rPr>
        <w:t>„JAH 86““</w:t>
      </w:r>
      <w:r w:rsidR="003E57FF">
        <w:rPr>
          <w:color w:val="000000" w:themeColor="text1"/>
        </w:rPr>
        <w:t xml:space="preserve"> ning lisas: „Tehniline kirjeldus manuses: </w:t>
      </w:r>
      <w:proofErr w:type="spellStart"/>
      <w:r w:rsidR="003E57FF" w:rsidRPr="006A7112">
        <w:rPr>
          <w:color w:val="000000" w:themeColor="text1"/>
        </w:rPr>
        <w:t>Newline_LyraPro_Specsheet</w:t>
      </w:r>
      <w:proofErr w:type="spellEnd"/>
      <w:r w:rsidR="003E57FF">
        <w:rPr>
          <w:color w:val="000000" w:themeColor="text1"/>
        </w:rPr>
        <w:t>“. Ka lisatud manuses olevate andmete kohaselt ei ole ekraani suurus mitte 85“ vaid 86“.</w:t>
      </w:r>
    </w:p>
    <w:p w14:paraId="229B218A" w14:textId="58DB4119" w:rsidR="006F0EAE" w:rsidRPr="00906FB3" w:rsidRDefault="00085D79"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 xml:space="preserve">Vaidlustaja väidab vaidlustuses sisuliselt, et </w:t>
      </w:r>
      <w:r w:rsidR="00A2540B">
        <w:rPr>
          <w:rFonts w:eastAsia="Aptos"/>
          <w:kern w:val="2"/>
          <w:lang w:eastAsia="en-US" w:bidi="ar-SA"/>
          <w14:ligatures w14:val="standardContextual"/>
        </w:rPr>
        <w:t>„</w:t>
      </w:r>
      <w:r>
        <w:rPr>
          <w:rFonts w:eastAsia="Aptos"/>
          <w:kern w:val="2"/>
          <w:lang w:eastAsia="en-US" w:bidi="ar-SA"/>
          <w14:ligatures w14:val="standardContextual"/>
        </w:rPr>
        <w:t xml:space="preserve">ekraani suurus </w:t>
      </w:r>
      <w:r w:rsidR="00A2540B">
        <w:rPr>
          <w:rFonts w:eastAsia="Aptos"/>
          <w:kern w:val="2"/>
          <w:lang w:eastAsia="en-US" w:bidi="ar-SA"/>
          <w14:ligatures w14:val="standardContextual"/>
        </w:rPr>
        <w:t xml:space="preserve">86“ täidab nõude „ekraani suurus </w:t>
      </w:r>
      <w:r>
        <w:rPr>
          <w:rFonts w:eastAsia="Aptos"/>
          <w:kern w:val="2"/>
          <w:lang w:eastAsia="en-US" w:bidi="ar-SA"/>
          <w14:ligatures w14:val="standardContextual"/>
        </w:rPr>
        <w:t>85“</w:t>
      </w:r>
      <w:r w:rsidR="00A2540B">
        <w:rPr>
          <w:rFonts w:eastAsia="Aptos"/>
          <w:kern w:val="2"/>
          <w:lang w:eastAsia="en-US" w:bidi="ar-SA"/>
          <w14:ligatures w14:val="standardContextual"/>
        </w:rPr>
        <w:t xml:space="preserve">“ (vaidlustuse p 3.7, 3.8) ning ekraanimõõt ei ole mitte täppispikkusmõõt vaid ekraani suuruse klass (vaidlustuse p 3.8). </w:t>
      </w:r>
      <w:r w:rsidR="00A2540B" w:rsidRPr="00787120">
        <w:rPr>
          <w:rFonts w:eastAsia="Aptos"/>
          <w:kern w:val="2"/>
          <w:lang w:eastAsia="en-US" w:bidi="ar-SA"/>
          <w14:ligatures w14:val="standardContextual"/>
        </w:rPr>
        <w:t>Hankija on seisukohal, et ükskõik milline definitsioon ka anda terminile „ekraanimõõt“,</w:t>
      </w:r>
      <w:r w:rsidR="00787120" w:rsidRPr="00787120">
        <w:rPr>
          <w:rFonts w:eastAsia="Aptos"/>
          <w:kern w:val="2"/>
          <w:lang w:eastAsia="en-US" w:bidi="ar-SA"/>
          <w14:ligatures w14:val="standardContextual"/>
        </w:rPr>
        <w:t xml:space="preserve"> </w:t>
      </w:r>
      <w:r w:rsidR="00A2540B" w:rsidRPr="00787120">
        <w:rPr>
          <w:rFonts w:eastAsia="Aptos"/>
          <w:kern w:val="2"/>
          <w:lang w:eastAsia="en-US" w:bidi="ar-SA"/>
          <w14:ligatures w14:val="standardContextual"/>
        </w:rPr>
        <w:t>ei saa sellest tuletada järeldust, et 85 tolli on sama</w:t>
      </w:r>
      <w:r w:rsidR="008C1AEF">
        <w:rPr>
          <w:rFonts w:eastAsia="Aptos"/>
          <w:kern w:val="2"/>
          <w:lang w:eastAsia="en-US" w:bidi="ar-SA"/>
          <w14:ligatures w14:val="standardContextual"/>
        </w:rPr>
        <w:t>,</w:t>
      </w:r>
      <w:r w:rsidR="00A2540B" w:rsidRPr="00787120">
        <w:rPr>
          <w:rFonts w:eastAsia="Aptos"/>
          <w:kern w:val="2"/>
          <w:lang w:eastAsia="en-US" w:bidi="ar-SA"/>
          <w14:ligatures w14:val="standardContextual"/>
        </w:rPr>
        <w:t xml:space="preserve"> mis 86 tolli. </w:t>
      </w:r>
    </w:p>
    <w:p w14:paraId="1B62077A" w14:textId="733D795A" w:rsidR="00787120" w:rsidRPr="00906FB3" w:rsidRDefault="00787120"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sidRPr="00787120">
        <w:rPr>
          <w:rFonts w:eastAsia="Aptos"/>
          <w:kern w:val="2"/>
          <w:lang w:eastAsia="en-US" w:bidi="ar-SA"/>
          <w14:ligatures w14:val="standardContextual"/>
        </w:rPr>
        <w:t xml:space="preserve">Vaidlustaja toob vaidlustuses näite, et ekraanide 85“ ja 86“ puhul on samasugune olukord nagu jalatsitel numbriga 37 ja 38 (vaidlustuse p 3.11) ning 37 suurusele vastavad kõik numbrid kuni suuruseni 38, </w:t>
      </w:r>
      <w:r w:rsidR="008C1AEF">
        <w:rPr>
          <w:rFonts w:eastAsia="Aptos"/>
          <w:kern w:val="2"/>
          <w:lang w:eastAsia="en-US" w:bidi="ar-SA"/>
          <w14:ligatures w14:val="standardContextual"/>
        </w:rPr>
        <w:t xml:space="preserve">sh </w:t>
      </w:r>
      <w:r w:rsidRPr="00787120">
        <w:rPr>
          <w:rFonts w:eastAsia="Aptos"/>
          <w:kern w:val="2"/>
          <w:lang w:eastAsia="en-US" w:bidi="ar-SA"/>
          <w14:ligatures w14:val="standardContextual"/>
        </w:rPr>
        <w:t xml:space="preserve">nt 37,5. </w:t>
      </w:r>
      <w:r w:rsidR="008C1AEF">
        <w:rPr>
          <w:rFonts w:eastAsia="Aptos"/>
          <w:kern w:val="2"/>
          <w:lang w:eastAsia="en-US" w:bidi="ar-SA"/>
          <w14:ligatures w14:val="standardContextual"/>
        </w:rPr>
        <w:t xml:space="preserve">Hankija on seisukohal, et selle näitega illustreerib vaidlustaja ise seda, miks hankija tema pakkumuse tagasi lükkas. Hankija on seisukohal, et see näide ei kinnita vaidlustaja väidet, pigem näitab, et ka väga väike numbrite erinevus võib olla väga oluline. Hankija on seisukohal, et </w:t>
      </w:r>
      <w:r w:rsidR="00CC598E">
        <w:rPr>
          <w:rFonts w:eastAsia="Aptos"/>
          <w:kern w:val="2"/>
          <w:lang w:eastAsia="en-US" w:bidi="ar-SA"/>
          <w14:ligatures w14:val="standardContextual"/>
        </w:rPr>
        <w:t xml:space="preserve">37 </w:t>
      </w:r>
      <w:r w:rsidR="008C1AEF">
        <w:rPr>
          <w:rFonts w:eastAsia="Aptos"/>
          <w:kern w:val="2"/>
          <w:lang w:eastAsia="en-US" w:bidi="ar-SA"/>
          <w14:ligatures w14:val="standardContextual"/>
        </w:rPr>
        <w:t xml:space="preserve">numbriga jalanõusid kandva inimese jaoks on suur vahe, kas ta paneb jalga endale sobiva 37 number jalanõu või </w:t>
      </w:r>
      <w:r w:rsidR="00CC598E">
        <w:rPr>
          <w:rFonts w:eastAsia="Aptos"/>
          <w:kern w:val="2"/>
          <w:lang w:eastAsia="en-US" w:bidi="ar-SA"/>
          <w14:ligatures w14:val="standardContextual"/>
        </w:rPr>
        <w:t xml:space="preserve">37,5 </w:t>
      </w:r>
      <w:r w:rsidR="008C1AEF">
        <w:rPr>
          <w:rFonts w:eastAsia="Aptos"/>
          <w:kern w:val="2"/>
          <w:lang w:eastAsia="en-US" w:bidi="ar-SA"/>
          <w14:ligatures w14:val="standardContextual"/>
        </w:rPr>
        <w:t xml:space="preserve">suurusega jalanõu. Isegi kui visuaalselt ei pruugi 37 ja 37,5 suurusega jalanõudel vahet eristada, ei </w:t>
      </w:r>
      <w:r w:rsidR="008C1AEF">
        <w:rPr>
          <w:rFonts w:eastAsia="Aptos"/>
          <w:kern w:val="2"/>
          <w:lang w:eastAsia="en-US" w:bidi="ar-SA"/>
          <w14:ligatures w14:val="standardContextual"/>
        </w:rPr>
        <w:lastRenderedPageBreak/>
        <w:t xml:space="preserve">ole eluliselt usutav, et pool numbrit </w:t>
      </w:r>
      <w:r w:rsidR="00CC598E">
        <w:rPr>
          <w:rFonts w:eastAsia="Aptos"/>
          <w:kern w:val="2"/>
          <w:lang w:eastAsia="en-US" w:bidi="ar-SA"/>
          <w14:ligatures w14:val="standardContextual"/>
        </w:rPr>
        <w:t xml:space="preserve">erineva </w:t>
      </w:r>
      <w:r w:rsidR="008C1AEF">
        <w:rPr>
          <w:rFonts w:eastAsia="Aptos"/>
          <w:kern w:val="2"/>
          <w:lang w:eastAsia="en-US" w:bidi="ar-SA"/>
          <w14:ligatures w14:val="standardContextual"/>
        </w:rPr>
        <w:t xml:space="preserve">jalanõuga käimine ei oma kandja jaoks erinevust ja on sama mugav. </w:t>
      </w:r>
      <w:r>
        <w:rPr>
          <w:rFonts w:eastAsia="Aptos"/>
          <w:kern w:val="2"/>
          <w:lang w:eastAsia="en-US" w:bidi="ar-SA"/>
          <w14:ligatures w14:val="standardContextual"/>
        </w:rPr>
        <w:t>Seega on vaidlustaja toonud ise näite selle kohta, et jalats suurusega 37 ei ole sama mis jalats suurusega 38. Järelikult ei ole ka ekraan 85“ sama mis ekraan 86“.</w:t>
      </w:r>
    </w:p>
    <w:p w14:paraId="0A626AAF" w14:textId="74C03A74" w:rsidR="00A34164" w:rsidRPr="00906FB3" w:rsidRDefault="00787120"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 xml:space="preserve">Vaidlustaja toob vaidlustuses välja, et ekraanid suurusega 85“ ja 86“ on </w:t>
      </w:r>
      <w:r w:rsidR="00734DFE">
        <w:rPr>
          <w:rFonts w:eastAsia="Aptos"/>
          <w:kern w:val="2"/>
          <w:lang w:eastAsia="en-US" w:bidi="ar-SA"/>
          <w14:ligatures w14:val="standardContextual"/>
        </w:rPr>
        <w:t xml:space="preserve">vaatajale </w:t>
      </w:r>
      <w:r>
        <w:rPr>
          <w:rFonts w:eastAsia="Aptos"/>
          <w:kern w:val="2"/>
          <w:lang w:eastAsia="en-US" w:bidi="ar-SA"/>
          <w14:ligatures w14:val="standardContextual"/>
        </w:rPr>
        <w:t>tajutavad samasugustena</w:t>
      </w:r>
      <w:r w:rsidR="00734DFE">
        <w:rPr>
          <w:rFonts w:eastAsia="Aptos"/>
          <w:kern w:val="2"/>
          <w:lang w:eastAsia="en-US" w:bidi="ar-SA"/>
          <w14:ligatures w14:val="standardContextual"/>
        </w:rPr>
        <w:t xml:space="preserve"> ja ei mõjuta auditooriumisse mahutavust</w:t>
      </w:r>
      <w:r>
        <w:rPr>
          <w:rFonts w:eastAsia="Aptos"/>
          <w:kern w:val="2"/>
          <w:lang w:eastAsia="en-US" w:bidi="ar-SA"/>
          <w14:ligatures w14:val="standardContextual"/>
        </w:rPr>
        <w:t xml:space="preserve"> (vaidlustuse p 3.13</w:t>
      </w:r>
      <w:r w:rsidR="00FF0C5C">
        <w:rPr>
          <w:rFonts w:eastAsia="Aptos"/>
          <w:kern w:val="2"/>
          <w:lang w:eastAsia="en-US" w:bidi="ar-SA"/>
          <w14:ligatures w14:val="standardContextual"/>
        </w:rPr>
        <w:t>, 3.14</w:t>
      </w:r>
      <w:r>
        <w:rPr>
          <w:rFonts w:eastAsia="Aptos"/>
          <w:kern w:val="2"/>
          <w:lang w:eastAsia="en-US" w:bidi="ar-SA"/>
          <w14:ligatures w14:val="standardContextual"/>
        </w:rPr>
        <w:t>).</w:t>
      </w:r>
      <w:r w:rsidR="00734DFE">
        <w:rPr>
          <w:rFonts w:eastAsia="Aptos"/>
          <w:kern w:val="2"/>
          <w:lang w:eastAsia="en-US" w:bidi="ar-SA"/>
          <w14:ligatures w14:val="standardContextual"/>
        </w:rPr>
        <w:t xml:space="preserve"> Hankija on seisukohal, et isegi juhul kui sel</w:t>
      </w:r>
      <w:r w:rsidR="00A34164">
        <w:rPr>
          <w:rFonts w:eastAsia="Aptos"/>
          <w:kern w:val="2"/>
          <w:lang w:eastAsia="en-US" w:bidi="ar-SA"/>
          <w14:ligatures w14:val="standardContextual"/>
        </w:rPr>
        <w:t>lise</w:t>
      </w:r>
      <w:r w:rsidR="00734DFE">
        <w:rPr>
          <w:rFonts w:eastAsia="Aptos"/>
          <w:kern w:val="2"/>
          <w:lang w:eastAsia="en-US" w:bidi="ar-SA"/>
          <w14:ligatures w14:val="standardContextual"/>
        </w:rPr>
        <w:t xml:space="preserve"> väitega nõustuda, ei ole hankijal võimalik käesolevas menetlusetapis asuda kehtestatud tingimusi selliselt tõlgendama. On võimalik, et seadmetel on veel tehnilisi näitajaid, mis on tajutavad samasugusena, kuid </w:t>
      </w:r>
      <w:bookmarkStart w:id="5" w:name="_Hlk195190877"/>
      <w:r w:rsidR="00734DFE">
        <w:rPr>
          <w:rFonts w:eastAsia="Aptos"/>
          <w:kern w:val="2"/>
          <w:lang w:eastAsia="en-US" w:bidi="ar-SA"/>
          <w14:ligatures w14:val="standardContextual"/>
        </w:rPr>
        <w:t>selline tõlgendus muudaks riigihanke läbiviimise läbipaistmatuks ega oleks kooskõlas võrdse kohtlemise põhimõttega.</w:t>
      </w:r>
      <w:bookmarkEnd w:id="5"/>
    </w:p>
    <w:p w14:paraId="1F054ED1" w14:textId="6E030860" w:rsidR="0001680B" w:rsidRPr="00906FB3" w:rsidRDefault="00A34164"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 xml:space="preserve">Vaidlustaja toob vaidlustuses välja mõõduerinevused 85“ ja 86“ vahel ning on seisukohal, et erinevus on ebaoluline (vaidlustuse p 3.16). Hankija järeldab sellest, et pakkuja ise on </w:t>
      </w:r>
      <w:r w:rsidR="006F0EAE">
        <w:rPr>
          <w:rFonts w:eastAsia="Aptos"/>
          <w:kern w:val="2"/>
          <w:lang w:eastAsia="en-US" w:bidi="ar-SA"/>
          <w14:ligatures w14:val="standardContextual"/>
        </w:rPr>
        <w:t>samuti</w:t>
      </w:r>
      <w:r>
        <w:rPr>
          <w:rFonts w:eastAsia="Aptos"/>
          <w:kern w:val="2"/>
          <w:lang w:eastAsia="en-US" w:bidi="ar-SA"/>
          <w14:ligatures w14:val="standardContextual"/>
        </w:rPr>
        <w:t xml:space="preserve"> saanud aru, et esinevad mõõduerinevused kehtestatud nõude ja pakkumuses esitatud ekraani vahel. Hankija on seisukohal, et isegi kui mõõduerinevusi pidada ebaoluliseks, ei ole hankijal võimalik käesolevas menetlusetapis valida, milliseid kehtestatud tingimused on olulised ja millised ebaolulised</w:t>
      </w:r>
      <w:r w:rsidR="006F0EAE">
        <w:rPr>
          <w:rFonts w:eastAsia="Aptos"/>
          <w:kern w:val="2"/>
          <w:lang w:eastAsia="en-US" w:bidi="ar-SA"/>
          <w14:ligatures w14:val="standardContextual"/>
        </w:rPr>
        <w:t xml:space="preserve"> ning nõuda ainult oluliste tingimuste täitmist</w:t>
      </w:r>
      <w:r>
        <w:rPr>
          <w:rFonts w:eastAsia="Aptos"/>
          <w:kern w:val="2"/>
          <w:lang w:eastAsia="en-US" w:bidi="ar-SA"/>
          <w14:ligatures w14:val="standardContextual"/>
        </w:rPr>
        <w:t>, selline tõlgendus muudaks riigihanke läbiviimise läbipaistmatuks ega oleks kooskõlas võrdse kohtlemise põhimõttega.</w:t>
      </w:r>
    </w:p>
    <w:p w14:paraId="77057484" w14:textId="45A0B72B" w:rsidR="00753EFD" w:rsidRPr="00906FB3" w:rsidRDefault="0001680B"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Vaidlustaja väidab vaidlustuses, et tema pakkumuses esitatud toote ekraani täpsed mõõtmed on väiksemad kui hankija poolt viidatud näidistootel</w:t>
      </w:r>
      <w:r w:rsidR="00FF0C5C">
        <w:rPr>
          <w:rFonts w:eastAsia="Aptos"/>
          <w:kern w:val="2"/>
          <w:lang w:eastAsia="en-US" w:bidi="ar-SA"/>
          <w14:ligatures w14:val="standardContextual"/>
        </w:rPr>
        <w:t xml:space="preserve"> (vaidlustuse p 3.18)</w:t>
      </w:r>
      <w:r>
        <w:rPr>
          <w:rFonts w:eastAsia="Aptos"/>
          <w:kern w:val="2"/>
          <w:lang w:eastAsia="en-US" w:bidi="ar-SA"/>
          <w14:ligatures w14:val="standardContextual"/>
        </w:rPr>
        <w:t xml:space="preserve">. Hankija on seisukohal, et näidistoode on orientiiriks, abistavaks informatsiooniks pakkujale pakkumuse koostamisel, kuid ei ole pakkumuse esitamiseks siduv, ehk pakkuda võib erinevaid tooteid, mis vastavad </w:t>
      </w:r>
      <w:r w:rsidR="00281E87">
        <w:rPr>
          <w:rFonts w:eastAsia="Aptos"/>
          <w:kern w:val="2"/>
          <w:lang w:eastAsia="en-US" w:bidi="ar-SA"/>
          <w14:ligatures w14:val="standardContextual"/>
        </w:rPr>
        <w:t xml:space="preserve">tehnilistes nõuetes </w:t>
      </w:r>
      <w:r>
        <w:rPr>
          <w:rFonts w:eastAsia="Aptos"/>
          <w:kern w:val="2"/>
          <w:lang w:eastAsia="en-US" w:bidi="ar-SA"/>
          <w14:ligatures w14:val="standardContextual"/>
        </w:rPr>
        <w:t xml:space="preserve">kehtestatud tingimustele. Hankija on kehtestanud tingimuse ekraani mõõdu kohta tollides. Hankija ei ole kehtestanud tingimust ekraani mõõdu sentimeetrite kohta. Oleks äärmiselt ebamõistlik kui hankijal oleks kohustus hakata reaalselt mõõtma tootelehel olevate tollides väljendatud parameetrite </w:t>
      </w:r>
      <w:r w:rsidR="00281E87">
        <w:rPr>
          <w:rFonts w:eastAsia="Aptos"/>
          <w:kern w:val="2"/>
          <w:lang w:eastAsia="en-US" w:bidi="ar-SA"/>
          <w14:ligatures w14:val="standardContextual"/>
        </w:rPr>
        <w:t>asemel</w:t>
      </w:r>
      <w:r>
        <w:rPr>
          <w:rFonts w:eastAsia="Aptos"/>
          <w:kern w:val="2"/>
          <w:lang w:eastAsia="en-US" w:bidi="ar-SA"/>
          <w14:ligatures w14:val="standardContextual"/>
        </w:rPr>
        <w:t xml:space="preserve"> </w:t>
      </w:r>
      <w:r w:rsidR="00281E87">
        <w:rPr>
          <w:rFonts w:eastAsia="Aptos"/>
          <w:kern w:val="2"/>
          <w:lang w:eastAsia="en-US" w:bidi="ar-SA"/>
          <w14:ligatures w14:val="standardContextual"/>
        </w:rPr>
        <w:t xml:space="preserve">üle seadmete </w:t>
      </w:r>
      <w:r>
        <w:rPr>
          <w:rFonts w:eastAsia="Aptos"/>
          <w:kern w:val="2"/>
          <w:lang w:eastAsia="en-US" w:bidi="ar-SA"/>
          <w14:ligatures w14:val="standardContextual"/>
        </w:rPr>
        <w:t>sentimeetr</w:t>
      </w:r>
      <w:r w:rsidR="00281E87">
        <w:rPr>
          <w:rFonts w:eastAsia="Aptos"/>
          <w:kern w:val="2"/>
          <w:lang w:eastAsia="en-US" w:bidi="ar-SA"/>
          <w14:ligatures w14:val="standardContextual"/>
        </w:rPr>
        <w:t>eid</w:t>
      </w:r>
      <w:r>
        <w:rPr>
          <w:rFonts w:eastAsia="Aptos"/>
          <w:kern w:val="2"/>
          <w:lang w:eastAsia="en-US" w:bidi="ar-SA"/>
          <w14:ligatures w14:val="standardContextual"/>
        </w:rPr>
        <w:t>.</w:t>
      </w:r>
      <w:r w:rsidR="00281E87">
        <w:rPr>
          <w:rFonts w:eastAsia="Aptos"/>
          <w:kern w:val="2"/>
          <w:lang w:eastAsia="en-US" w:bidi="ar-SA"/>
          <w14:ligatures w14:val="standardContextual"/>
        </w:rPr>
        <w:t xml:space="preserve"> Sellise kontrollikohustuse korral tuleks nõuda pakkujatelt näidisseadmete esitamist, mis oleks pakkujatele täiendavaks kuluks pakkumuste esitamisel.</w:t>
      </w:r>
    </w:p>
    <w:p w14:paraId="1E52FF38" w14:textId="4FF419B1" w:rsidR="0001680B" w:rsidRPr="00906FB3" w:rsidRDefault="00753EFD" w:rsidP="00E7124D">
      <w:pPr>
        <w:pStyle w:val="ListParagraph"/>
        <w:widowControl/>
        <w:numPr>
          <w:ilvl w:val="1"/>
          <w:numId w:val="1"/>
        </w:numPr>
        <w:suppressAutoHyphens w:val="0"/>
        <w:spacing w:after="120" w:line="240" w:lineRule="auto"/>
        <w:ind w:left="567" w:hanging="567"/>
        <w:contextualSpacing w:val="0"/>
        <w:rPr>
          <w:rFonts w:eastAsia="Aptos"/>
          <w:kern w:val="2"/>
          <w:lang w:eastAsia="en-US" w:bidi="ar-SA"/>
          <w14:ligatures w14:val="standardContextual"/>
        </w:rPr>
      </w:pPr>
      <w:r>
        <w:rPr>
          <w:rFonts w:eastAsia="Aptos"/>
          <w:kern w:val="2"/>
          <w:lang w:eastAsia="en-US" w:bidi="ar-SA"/>
          <w14:ligatures w14:val="standardContextual"/>
        </w:rPr>
        <w:t>Sama põhimõtet on VAKO on selgitanud 07.04.2025 otsuse</w:t>
      </w:r>
      <w:r w:rsidRPr="00753EFD">
        <w:t xml:space="preserve"> </w:t>
      </w:r>
      <w:r w:rsidRPr="00753EFD">
        <w:rPr>
          <w:rFonts w:eastAsia="Aptos"/>
          <w:kern w:val="2"/>
          <w:lang w:eastAsia="en-US" w:bidi="ar-SA"/>
          <w14:ligatures w14:val="standardContextual"/>
        </w:rPr>
        <w:t>58-25/279740</w:t>
      </w:r>
      <w:r>
        <w:rPr>
          <w:rFonts w:eastAsia="Aptos"/>
          <w:kern w:val="2"/>
          <w:lang w:eastAsia="en-US" w:bidi="ar-SA"/>
          <w14:ligatures w14:val="standardContextual"/>
        </w:rPr>
        <w:t xml:space="preserve"> p-s </w:t>
      </w:r>
      <w:r w:rsidRPr="00753EFD">
        <w:rPr>
          <w:rFonts w:eastAsia="Aptos"/>
          <w:kern w:val="2"/>
          <w:lang w:eastAsia="en-US" w:bidi="ar-SA"/>
          <w14:ligatures w14:val="standardContextual"/>
        </w:rPr>
        <w:t>13</w:t>
      </w:r>
      <w:r>
        <w:rPr>
          <w:rFonts w:eastAsia="Aptos"/>
          <w:kern w:val="2"/>
          <w:lang w:eastAsia="en-US" w:bidi="ar-SA"/>
          <w14:ligatures w14:val="standardContextual"/>
        </w:rPr>
        <w:t>:</w:t>
      </w:r>
      <w:r w:rsidRPr="00753EFD">
        <w:rPr>
          <w:rFonts w:eastAsia="Aptos"/>
          <w:kern w:val="2"/>
          <w:lang w:eastAsia="en-US" w:bidi="ar-SA"/>
          <w14:ligatures w14:val="standardContextual"/>
        </w:rPr>
        <w:t xml:space="preserve"> </w:t>
      </w:r>
      <w:r>
        <w:rPr>
          <w:rFonts w:eastAsia="Aptos"/>
          <w:kern w:val="2"/>
          <w:lang w:eastAsia="en-US" w:bidi="ar-SA"/>
          <w14:ligatures w14:val="standardContextual"/>
        </w:rPr>
        <w:t>„</w:t>
      </w:r>
      <w:r w:rsidRPr="00753EFD">
        <w:rPr>
          <w:rFonts w:eastAsia="Aptos"/>
          <w:kern w:val="2"/>
          <w:lang w:eastAsia="en-US" w:bidi="ar-SA"/>
          <w14:ligatures w14:val="standardContextual"/>
        </w:rPr>
        <w:t>RHS § 114 sätestab regulatsiooni pakkumuse vastavuse kontrollimiseks. Eesmärgiks on muuhulgas ka pakkumuste vastavuse kontrolli kaudu tagada riigihanke üldpõhimõtete (eelkõige pakkujate võrdne kohtlemine ja riigihanke läbipaistvus, kontrollitavus) realiseerimine. Võrdse kohtlemise põhimõte tähendab seda, et kõigile pakkujatele tagatakse pakkumuse koostamisel ja pakkumuse kontrollimisel võrdsed võimalused, sh koheldakse pakkujaid samadel asjaoludel ühte moodi. Kõigi pakkujate esitatud pakkumustele peavad kehtima samad tingimused. Pakkumuse vastavuse kontrollimisel on hankija seotud riigihangete alusdokumentides sätestatuga ning nendele tingimustele/nõuetele mittevastava pakkumuse vastavaks tunnistamine rikub võrdse kohtlemise põhimõtet. Seega kuna Hankija nõudis RHAD-is, et pakutava seadme maksimaalne võimsus peab olema maksimaalselt 5 kW (Lisa rida 2.1) on ta tingimusega ka ise rangelt seotud ja pidi kontrollima pakkumuste vastavust sellele nõudele. Olukorras, kus pakkumus pidi vastama maksimaalselt 5 kW nõudele, ei ole võimalik võrdselt kohelda pakkujaid, kes oma pakkumuses selle nõudega arvestasid, ja pakkujaid, kes seda ei teinud.</w:t>
      </w:r>
      <w:r>
        <w:rPr>
          <w:rFonts w:eastAsia="Aptos"/>
          <w:kern w:val="2"/>
          <w:lang w:eastAsia="en-US" w:bidi="ar-SA"/>
          <w14:ligatures w14:val="standardContextual"/>
        </w:rPr>
        <w:t>“</w:t>
      </w:r>
    </w:p>
    <w:p w14:paraId="2C0F2E2B" w14:textId="20D5F363" w:rsidR="00FF0C5C" w:rsidRPr="00906FB3" w:rsidRDefault="0001680B" w:rsidP="00E7124D">
      <w:pPr>
        <w:pStyle w:val="ListParagraph"/>
        <w:widowControl/>
        <w:numPr>
          <w:ilvl w:val="1"/>
          <w:numId w:val="1"/>
        </w:numPr>
        <w:suppressAutoHyphens w:val="0"/>
        <w:spacing w:after="120" w:line="240" w:lineRule="auto"/>
        <w:ind w:left="567" w:hanging="567"/>
        <w:contextualSpacing w:val="0"/>
        <w:rPr>
          <w:rFonts w:eastAsia="Aptos"/>
          <w:color w:val="FF0000"/>
          <w:kern w:val="2"/>
          <w:lang w:eastAsia="en-US" w:bidi="ar-SA"/>
          <w14:ligatures w14:val="standardContextual"/>
        </w:rPr>
      </w:pPr>
      <w:r>
        <w:rPr>
          <w:rFonts w:eastAsia="Aptos"/>
          <w:kern w:val="2"/>
          <w:lang w:eastAsia="en-US" w:bidi="ar-SA"/>
          <w14:ligatures w14:val="standardContextual"/>
        </w:rPr>
        <w:t>Vaidlustajal oli võimalus juhtida teabevahetuse kaudu hankija tähelepanu</w:t>
      </w:r>
      <w:r w:rsidR="00FF0C5C">
        <w:rPr>
          <w:rFonts w:eastAsia="Aptos"/>
          <w:kern w:val="2"/>
          <w:lang w:eastAsia="en-US" w:bidi="ar-SA"/>
          <w14:ligatures w14:val="standardContextual"/>
        </w:rPr>
        <w:t xml:space="preserve"> või küsida selgitusi riigihankes kehtestatud tingimuste kohta. Vaidlustaja seda teinud ei ole. Olemuslikult vaidleb vaidlustaja riigihanke alusdokumentide tingimuste üle, mida </w:t>
      </w:r>
      <w:r w:rsidR="00FF0C5C">
        <w:rPr>
          <w:rFonts w:eastAsia="Aptos"/>
          <w:kern w:val="2"/>
          <w:lang w:eastAsia="en-US" w:bidi="ar-SA"/>
          <w14:ligatures w14:val="standardContextual"/>
        </w:rPr>
        <w:lastRenderedPageBreak/>
        <w:t>käeolevas etapis enam võimalik vaidlustada ei ole.</w:t>
      </w:r>
      <w:r w:rsidR="00753EFD" w:rsidRPr="00753EFD">
        <w:rPr>
          <w:rFonts w:eastAsia="Aptos"/>
          <w:color w:val="FF0000"/>
          <w:kern w:val="2"/>
          <w:lang w:eastAsia="en-US" w:bidi="ar-SA"/>
          <w14:ligatures w14:val="standardContextual"/>
        </w:rPr>
        <w:t xml:space="preserve"> </w:t>
      </w:r>
      <w:r w:rsidR="00753EFD" w:rsidRPr="00753EFD">
        <w:rPr>
          <w:rFonts w:eastAsia="Aptos"/>
          <w:color w:val="000000" w:themeColor="text1"/>
          <w:kern w:val="2"/>
          <w:lang w:eastAsia="en-US" w:bidi="ar-SA"/>
          <w14:ligatures w14:val="standardContextual"/>
        </w:rPr>
        <w:t xml:space="preserve">Tähtaegselt vaidlustamata </w:t>
      </w:r>
      <w:r w:rsidR="00906FB3">
        <w:rPr>
          <w:rFonts w:eastAsia="Aptos"/>
          <w:color w:val="000000" w:themeColor="text1"/>
          <w:kern w:val="2"/>
          <w:lang w:eastAsia="en-US" w:bidi="ar-SA"/>
          <w14:ligatures w14:val="standardContextual"/>
        </w:rPr>
        <w:t>RHAD</w:t>
      </w:r>
      <w:r w:rsidR="00753EFD" w:rsidRPr="00753EFD">
        <w:rPr>
          <w:rFonts w:eastAsia="Aptos"/>
          <w:color w:val="000000" w:themeColor="text1"/>
          <w:kern w:val="2"/>
          <w:lang w:eastAsia="en-US" w:bidi="ar-SA"/>
          <w14:ligatures w14:val="standardContextual"/>
        </w:rPr>
        <w:t xml:space="preserve"> </w:t>
      </w:r>
      <w:r w:rsidR="00281E87">
        <w:rPr>
          <w:rFonts w:eastAsia="Aptos"/>
          <w:color w:val="000000" w:themeColor="text1"/>
          <w:kern w:val="2"/>
          <w:lang w:eastAsia="en-US" w:bidi="ar-SA"/>
          <w14:ligatures w14:val="standardContextual"/>
        </w:rPr>
        <w:t xml:space="preserve">on </w:t>
      </w:r>
      <w:r w:rsidR="00753EFD" w:rsidRPr="00753EFD">
        <w:rPr>
          <w:rFonts w:eastAsia="Aptos"/>
          <w:color w:val="000000" w:themeColor="text1"/>
          <w:kern w:val="2"/>
          <w:lang w:eastAsia="en-US" w:bidi="ar-SA"/>
          <w14:ligatures w14:val="standardContextual"/>
        </w:rPr>
        <w:t>kehtiv ning sellest tuleb pärast pakkumuste esitamist lähtuda.</w:t>
      </w:r>
    </w:p>
    <w:p w14:paraId="1D826360" w14:textId="4CF12D32" w:rsidR="00BF0142" w:rsidRPr="0007633E" w:rsidRDefault="00FF0C5C" w:rsidP="00E7124D">
      <w:pPr>
        <w:pStyle w:val="ListParagraph"/>
        <w:numPr>
          <w:ilvl w:val="1"/>
          <w:numId w:val="1"/>
        </w:numPr>
        <w:spacing w:after="120" w:line="240" w:lineRule="auto"/>
        <w:ind w:left="567" w:hanging="567"/>
        <w:contextualSpacing w:val="0"/>
        <w:rPr>
          <w:rFonts w:eastAsia="Aptos"/>
          <w:b/>
          <w:kern w:val="2"/>
          <w:lang w:eastAsia="en-US" w:bidi="ar-SA"/>
          <w14:ligatures w14:val="standardContextual"/>
        </w:rPr>
      </w:pPr>
      <w:r>
        <w:rPr>
          <w:rFonts w:eastAsia="Aptos"/>
          <w:kern w:val="2"/>
          <w:lang w:eastAsia="en-US" w:bidi="ar-SA"/>
          <w14:ligatures w14:val="standardContextual"/>
        </w:rPr>
        <w:t>Vaidlustaja väidab vaidlustuses, et ekraanid suurusega 85“ ja 86“ on samaväärsed</w:t>
      </w:r>
      <w:r w:rsidR="005C745F">
        <w:rPr>
          <w:rFonts w:eastAsia="Aptos"/>
          <w:kern w:val="2"/>
          <w:lang w:eastAsia="en-US" w:bidi="ar-SA"/>
          <w14:ligatures w14:val="standardContextual"/>
        </w:rPr>
        <w:t xml:space="preserve"> (vaidlustuse p 3.20, 3.2</w:t>
      </w:r>
      <w:r w:rsidR="00BF0142">
        <w:rPr>
          <w:rFonts w:eastAsia="Aptos"/>
          <w:kern w:val="2"/>
          <w:lang w:eastAsia="en-US" w:bidi="ar-SA"/>
          <w14:ligatures w14:val="standardContextual"/>
        </w:rPr>
        <w:t>3</w:t>
      </w:r>
      <w:r w:rsidR="005C745F">
        <w:rPr>
          <w:rFonts w:eastAsia="Aptos"/>
          <w:kern w:val="2"/>
          <w:lang w:eastAsia="en-US" w:bidi="ar-SA"/>
          <w14:ligatures w14:val="standardContextual"/>
        </w:rPr>
        <w:t>)</w:t>
      </w:r>
      <w:r>
        <w:rPr>
          <w:rFonts w:eastAsia="Aptos"/>
          <w:kern w:val="2"/>
          <w:lang w:eastAsia="en-US" w:bidi="ar-SA"/>
          <w14:ligatures w14:val="standardContextual"/>
        </w:rPr>
        <w:t>. Hankija on seisukohal, et riigihanke alusdokumentides ei olnud kehtestatud, et hankija aktsepteerib samaväärse suurusega ekraane. RHS § 88 kirjeldatud samaväärsus ei kohaldu ekraani suurusele.</w:t>
      </w:r>
      <w:r w:rsidR="00BF0142">
        <w:rPr>
          <w:rFonts w:eastAsia="Aptos"/>
          <w:kern w:val="2"/>
          <w:lang w:eastAsia="en-US" w:bidi="ar-SA"/>
          <w14:ligatures w14:val="standardContextual"/>
        </w:rPr>
        <w:t xml:space="preserve"> Vaidlustaja on meelevaldselt viidanud eraldiseisvalt lisateabe punktile 6.1.1, nagu oleks riigihankes lubatud pakkuda hanketingimustele samaväärseid ekraane. Lisateabe p</w:t>
      </w:r>
      <w:r w:rsidR="00281E87">
        <w:rPr>
          <w:rFonts w:eastAsia="Aptos"/>
          <w:kern w:val="2"/>
          <w:lang w:eastAsia="en-US" w:bidi="ar-SA"/>
          <w14:ligatures w14:val="standardContextual"/>
        </w:rPr>
        <w:t>unkti</w:t>
      </w:r>
      <w:r w:rsidR="00BF0142">
        <w:rPr>
          <w:rFonts w:eastAsia="Aptos"/>
          <w:kern w:val="2"/>
          <w:lang w:eastAsia="en-US" w:bidi="ar-SA"/>
          <w14:ligatures w14:val="standardContextual"/>
        </w:rPr>
        <w:t xml:space="preserve"> 6.1.1. tuleb vaadata koosmõjus sellele eelneva punktiga 6.2. Normitehniliselt on selgelt mõistetav, et alapunkt täpsustab eesolevat punkti. Lisateabes oli kehtestatud vastavalt: „</w:t>
      </w:r>
      <w:r w:rsidR="00BF0142" w:rsidRPr="00BF0142">
        <w:rPr>
          <w:rFonts w:eastAsia="Aptos"/>
          <w:kern w:val="2"/>
          <w:lang w:eastAsia="en-US" w:bidi="ar-SA"/>
          <w14:ligatures w14:val="standardContextual"/>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r w:rsidR="00BF0142">
        <w:rPr>
          <w:rFonts w:eastAsia="Aptos"/>
          <w:kern w:val="2"/>
          <w:lang w:eastAsia="en-US" w:bidi="ar-SA"/>
          <w14:ligatures w14:val="standardContextual"/>
        </w:rPr>
        <w:t>“ Sellele järgneb alapunkt: „</w:t>
      </w:r>
      <w:r w:rsidR="00BF0142" w:rsidRPr="00BF0142">
        <w:rPr>
          <w:rFonts w:eastAsia="Aptos"/>
          <w:kern w:val="2"/>
          <w:lang w:eastAsia="en-US" w:bidi="ar-SA"/>
          <w14:ligatures w14:val="standardContextual"/>
        </w:rPr>
        <w:t>Kui pakkuja pakub tehnilises kirjelduses nimetatule samaväärset lepingu eset, tuleb teha sellekohane märge pakkumuses ning esitada koos pakkumusega samaväärsust tõendavad andmed, dokumendid jms.</w:t>
      </w:r>
      <w:r w:rsidR="00BF0142">
        <w:rPr>
          <w:rFonts w:eastAsia="Aptos"/>
          <w:kern w:val="2"/>
          <w:lang w:eastAsia="en-US" w:bidi="ar-SA"/>
          <w14:ligatures w14:val="standardContextual"/>
        </w:rPr>
        <w:t>“ See tähendab, et samaväärset lepingu eset saab pakkuda ainult eelnevas punktis viidatu</w:t>
      </w:r>
      <w:r w:rsidR="00281E87">
        <w:rPr>
          <w:rFonts w:eastAsia="Aptos"/>
          <w:kern w:val="2"/>
          <w:lang w:eastAsia="en-US" w:bidi="ar-SA"/>
          <w14:ligatures w14:val="standardContextual"/>
        </w:rPr>
        <w:t>d</w:t>
      </w:r>
      <w:r w:rsidR="00BF0142">
        <w:rPr>
          <w:rFonts w:eastAsia="Aptos"/>
          <w:kern w:val="2"/>
          <w:lang w:eastAsia="en-US" w:bidi="ar-SA"/>
          <w14:ligatures w14:val="standardContextual"/>
        </w:rPr>
        <w:t xml:space="preserve"> alustel.</w:t>
      </w:r>
      <w:r w:rsidR="00987B71">
        <w:rPr>
          <w:rFonts w:eastAsia="Aptos"/>
          <w:kern w:val="2"/>
          <w:lang w:eastAsia="en-US" w:bidi="ar-SA"/>
          <w14:ligatures w14:val="standardContextual"/>
        </w:rPr>
        <w:t xml:space="preserve"> </w:t>
      </w:r>
      <w:r w:rsidR="00281E87">
        <w:rPr>
          <w:rFonts w:eastAsia="Aptos"/>
          <w:kern w:val="2"/>
          <w:lang w:eastAsia="en-US" w:bidi="ar-SA"/>
          <w14:ligatures w14:val="standardContextual"/>
        </w:rPr>
        <w:t>Hankija toob täiendavalt välja, et</w:t>
      </w:r>
      <w:r w:rsidR="00987B71">
        <w:rPr>
          <w:rFonts w:eastAsia="Aptos"/>
          <w:kern w:val="2"/>
          <w:lang w:eastAsia="en-US" w:bidi="ar-SA"/>
          <w14:ligatures w14:val="standardContextual"/>
        </w:rPr>
        <w:t xml:space="preserve"> vaidlustaja </w:t>
      </w:r>
      <w:r w:rsidR="00281E87">
        <w:rPr>
          <w:rFonts w:eastAsia="Aptos"/>
          <w:kern w:val="2"/>
          <w:lang w:eastAsia="en-US" w:bidi="ar-SA"/>
          <w14:ligatures w14:val="standardContextual"/>
        </w:rPr>
        <w:t xml:space="preserve">ei ole </w:t>
      </w:r>
      <w:r w:rsidR="00987B71">
        <w:rPr>
          <w:rFonts w:eastAsia="Aptos"/>
          <w:kern w:val="2"/>
          <w:lang w:eastAsia="en-US" w:bidi="ar-SA"/>
          <w14:ligatures w14:val="standardContextual"/>
        </w:rPr>
        <w:t>esitanud pakkumuses andmeid ja tõendeid selle kohta, et tema sooviks on olnud pakkuda samaväärset lepingu eset.</w:t>
      </w:r>
    </w:p>
    <w:p w14:paraId="2DBDC6D1" w14:textId="77777777" w:rsidR="0007633E" w:rsidRPr="0007633E" w:rsidRDefault="0007633E" w:rsidP="0007633E">
      <w:pPr>
        <w:pStyle w:val="ListParagraph"/>
        <w:spacing w:after="160" w:line="259" w:lineRule="auto"/>
        <w:ind w:left="567"/>
        <w:rPr>
          <w:rFonts w:eastAsia="Aptos"/>
          <w:b/>
          <w:kern w:val="2"/>
          <w:lang w:eastAsia="en-US" w:bidi="ar-SA"/>
          <w14:ligatures w14:val="standardContextual"/>
        </w:rPr>
      </w:pPr>
    </w:p>
    <w:p w14:paraId="45AA29B7" w14:textId="2E2B0DCD" w:rsidR="00FF0C5C" w:rsidRPr="00E7124D" w:rsidRDefault="00FF0C5C" w:rsidP="00E7124D">
      <w:pPr>
        <w:widowControl/>
        <w:suppressAutoHyphens w:val="0"/>
        <w:spacing w:after="160" w:line="259" w:lineRule="auto"/>
        <w:rPr>
          <w:rFonts w:eastAsia="Aptos"/>
          <w:kern w:val="2"/>
          <w:lang w:eastAsia="en-US" w:bidi="ar-SA"/>
          <w14:ligatures w14:val="standardContextual"/>
        </w:rPr>
      </w:pPr>
    </w:p>
    <w:p w14:paraId="14335826" w14:textId="1095D939" w:rsidR="004D37FC" w:rsidRDefault="004D37FC" w:rsidP="004D37FC">
      <w:pPr>
        <w:spacing w:after="120" w:line="240" w:lineRule="auto"/>
        <w:rPr>
          <w:bCs/>
        </w:rPr>
      </w:pPr>
      <w:r>
        <w:rPr>
          <w:bCs/>
        </w:rPr>
        <w:t>Lugupidamisega</w:t>
      </w:r>
    </w:p>
    <w:p w14:paraId="0220B1C7" w14:textId="77777777" w:rsidR="004D37FC" w:rsidRDefault="004D37FC" w:rsidP="004D37FC">
      <w:pPr>
        <w:spacing w:after="120" w:line="240" w:lineRule="auto"/>
        <w:rPr>
          <w:bCs/>
        </w:rPr>
      </w:pPr>
    </w:p>
    <w:p w14:paraId="294203C2" w14:textId="03E49070" w:rsidR="004D37FC" w:rsidRDefault="004D37FC" w:rsidP="004D37FC">
      <w:pPr>
        <w:spacing w:after="120" w:line="240" w:lineRule="auto"/>
        <w:rPr>
          <w:bCs/>
        </w:rPr>
      </w:pPr>
      <w:r>
        <w:rPr>
          <w:bCs/>
        </w:rPr>
        <w:t>(allkirjastatud digitaalselt)</w:t>
      </w:r>
    </w:p>
    <w:p w14:paraId="1086497D" w14:textId="410CB56F" w:rsidR="004D37FC" w:rsidRDefault="00C84B92" w:rsidP="004D37FC">
      <w:pPr>
        <w:spacing w:after="120" w:line="240" w:lineRule="auto"/>
        <w:rPr>
          <w:bCs/>
        </w:rPr>
      </w:pPr>
      <w:r>
        <w:rPr>
          <w:bCs/>
        </w:rPr>
        <w:t>Meelika Liiv-Tamsar</w:t>
      </w:r>
    </w:p>
    <w:p w14:paraId="487FBC7C" w14:textId="5587887B" w:rsidR="004D37FC" w:rsidRDefault="004D37FC" w:rsidP="004D37FC">
      <w:pPr>
        <w:spacing w:after="120" w:line="240" w:lineRule="auto"/>
        <w:rPr>
          <w:bCs/>
        </w:rPr>
      </w:pPr>
      <w:r>
        <w:rPr>
          <w:bCs/>
        </w:rPr>
        <w:t>Riigihangete talituse juhataja</w:t>
      </w:r>
    </w:p>
    <w:p w14:paraId="4C4170D9" w14:textId="77777777" w:rsidR="004D37FC" w:rsidRDefault="004D37FC" w:rsidP="004D37FC">
      <w:pPr>
        <w:spacing w:after="120" w:line="240" w:lineRule="auto"/>
        <w:rPr>
          <w:bCs/>
        </w:rPr>
      </w:pPr>
    </w:p>
    <w:p w14:paraId="74B53904" w14:textId="77777777" w:rsidR="004D37FC" w:rsidRDefault="004D37FC" w:rsidP="004D37FC">
      <w:pPr>
        <w:spacing w:after="120" w:line="240" w:lineRule="auto"/>
        <w:rPr>
          <w:bCs/>
        </w:rPr>
      </w:pPr>
    </w:p>
    <w:p w14:paraId="683C9400" w14:textId="77777777" w:rsidR="004D37FC" w:rsidRDefault="004D37FC" w:rsidP="004D37FC">
      <w:pPr>
        <w:spacing w:after="120" w:line="240" w:lineRule="auto"/>
        <w:rPr>
          <w:bCs/>
        </w:rPr>
      </w:pPr>
    </w:p>
    <w:p w14:paraId="56E74FFD" w14:textId="629589F7" w:rsidR="004D37FC" w:rsidRPr="004D37FC" w:rsidRDefault="004D37FC" w:rsidP="004D37FC">
      <w:pPr>
        <w:spacing w:after="120" w:line="240" w:lineRule="auto"/>
        <w:rPr>
          <w:bCs/>
        </w:rPr>
      </w:pPr>
      <w:r>
        <w:rPr>
          <w:bCs/>
        </w:rPr>
        <w:t xml:space="preserve">Lisa 1: Riigi Tugiteenuste Keskuse riigihangete korraldamise ja </w:t>
      </w:r>
      <w:r w:rsidR="00143E1F">
        <w:rPr>
          <w:bCs/>
        </w:rPr>
        <w:t>hanke</w:t>
      </w:r>
      <w:r>
        <w:rPr>
          <w:bCs/>
        </w:rPr>
        <w:t>lepingute sõlmimise kord</w:t>
      </w:r>
    </w:p>
    <w:p w14:paraId="24576AD1" w14:textId="3D8DB164" w:rsidR="0085265C" w:rsidRDefault="0085265C" w:rsidP="008A77DA">
      <w:pPr>
        <w:pStyle w:val="Snum"/>
      </w:pPr>
    </w:p>
    <w:p w14:paraId="7FDB306D" w14:textId="77777777" w:rsidR="00AF322A" w:rsidRPr="00705005" w:rsidRDefault="00AF322A" w:rsidP="008A77DA">
      <w:pPr>
        <w:pStyle w:val="Snum"/>
      </w:pPr>
    </w:p>
    <w:p w14:paraId="3A783F7C" w14:textId="35EFE78A" w:rsidR="00221370" w:rsidRDefault="00221370" w:rsidP="008A77DA">
      <w:pPr>
        <w:pStyle w:val="Snum"/>
      </w:pPr>
    </w:p>
    <w:p w14:paraId="4F926256" w14:textId="77777777" w:rsidR="00B84BEE" w:rsidRPr="00705005" w:rsidRDefault="00B84BEE" w:rsidP="008A77DA">
      <w:pPr>
        <w:pStyle w:val="Snum"/>
      </w:pPr>
    </w:p>
    <w:p w14:paraId="27272B3F" w14:textId="1D0C826D" w:rsidR="00705005" w:rsidRPr="00705005" w:rsidRDefault="00705005" w:rsidP="008A77DA">
      <w:pPr>
        <w:pStyle w:val="Snum"/>
      </w:pPr>
    </w:p>
    <w:sectPr w:rsidR="00705005" w:rsidRPr="00705005" w:rsidSect="00A87B91">
      <w:footerReference w:type="default" r:id="rId15"/>
      <w:footerReference w:type="first" r:id="rId16"/>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A696C" w14:textId="77777777" w:rsidR="00FA5938" w:rsidRDefault="00FA5938" w:rsidP="0084392B">
      <w:pPr>
        <w:spacing w:line="240" w:lineRule="auto"/>
      </w:pPr>
      <w:r>
        <w:separator/>
      </w:r>
    </w:p>
  </w:endnote>
  <w:endnote w:type="continuationSeparator" w:id="0">
    <w:p w14:paraId="0B1BA92B" w14:textId="77777777" w:rsidR="00FA5938" w:rsidRDefault="00FA5938"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06067"/>
      <w:docPartObj>
        <w:docPartGallery w:val="Page Numbers (Bottom of Page)"/>
        <w:docPartUnique/>
      </w:docPartObj>
    </w:sdtPr>
    <w:sdtEndPr/>
    <w:sdtContent>
      <w:p w14:paraId="77347009" w14:textId="1DE63FE4" w:rsidR="00F31F8A" w:rsidRDefault="00F31F8A">
        <w:pPr>
          <w:pStyle w:val="Footer"/>
          <w:jc w:val="right"/>
        </w:pPr>
        <w:r>
          <w:fldChar w:fldCharType="begin"/>
        </w:r>
        <w:r>
          <w:instrText>PAGE   \* MERGEFORMAT</w:instrText>
        </w:r>
        <w:r>
          <w:fldChar w:fldCharType="separate"/>
        </w:r>
        <w:r>
          <w:t>2</w:t>
        </w:r>
        <w:r>
          <w:fldChar w:fldCharType="end"/>
        </w:r>
      </w:p>
    </w:sdtContent>
  </w:sdt>
  <w:p w14:paraId="6CED27D1" w14:textId="37D811ED" w:rsidR="009361FF" w:rsidRPr="00AD2EA7" w:rsidRDefault="009361FF" w:rsidP="007056E1">
    <w:pPr>
      <w:pStyle w:val="Jalus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9361FF"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9361FF"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40574" w14:textId="77777777" w:rsidR="00FA5938" w:rsidRDefault="00FA5938" w:rsidP="0084392B">
      <w:pPr>
        <w:spacing w:line="240" w:lineRule="auto"/>
      </w:pPr>
      <w:r>
        <w:separator/>
      </w:r>
    </w:p>
  </w:footnote>
  <w:footnote w:type="continuationSeparator" w:id="0">
    <w:p w14:paraId="3317F95B" w14:textId="77777777" w:rsidR="00FA5938" w:rsidRDefault="00FA5938" w:rsidP="0084392B">
      <w:pPr>
        <w:spacing w:line="240" w:lineRule="auto"/>
      </w:pPr>
      <w:r>
        <w:continuationSeparator/>
      </w:r>
    </w:p>
  </w:footnote>
  <w:footnote w:id="1">
    <w:p w14:paraId="139EA552" w14:textId="2DC4B930" w:rsidR="0084392B" w:rsidRPr="00E26929" w:rsidRDefault="0084392B" w:rsidP="00E26929">
      <w:pPr>
        <w:pStyle w:val="Default"/>
        <w:jc w:val="both"/>
        <w:rPr>
          <w:rFonts w:ascii="Times New Roman" w:hAnsi="Times New Roman" w:cs="Times New Roman"/>
          <w:sz w:val="20"/>
          <w:szCs w:val="20"/>
        </w:rPr>
      </w:pPr>
      <w:r w:rsidRPr="00E26929">
        <w:rPr>
          <w:rStyle w:val="FootnoteReference"/>
          <w:rFonts w:ascii="Times New Roman" w:hAnsi="Times New Roman"/>
          <w:sz w:val="20"/>
          <w:szCs w:val="20"/>
        </w:rPr>
        <w:footnoteRef/>
      </w:r>
      <w:r w:rsidRPr="00E26929">
        <w:rPr>
          <w:rFonts w:ascii="Times New Roman" w:hAnsi="Times New Roman" w:cs="Times New Roman"/>
          <w:sz w:val="20"/>
          <w:szCs w:val="20"/>
        </w:rPr>
        <w:t xml:space="preserve"> </w:t>
      </w:r>
      <w:r w:rsidR="004A57A7" w:rsidRPr="00E26929">
        <w:rPr>
          <w:rFonts w:ascii="Times New Roman" w:hAnsi="Times New Roman" w:cs="Times New Roman"/>
          <w:bCs/>
          <w:sz w:val="20"/>
          <w:szCs w:val="20"/>
        </w:rPr>
        <w:t xml:space="preserve">Esindusõiguse aluseks on Riigi Tugiteenuste Keskuse peadirektori </w:t>
      </w:r>
      <w:r w:rsidR="0044520B" w:rsidRPr="00E26929">
        <w:rPr>
          <w:rFonts w:ascii="Times New Roman" w:hAnsi="Times New Roman" w:cs="Times New Roman"/>
          <w:bCs/>
          <w:sz w:val="20"/>
          <w:szCs w:val="20"/>
        </w:rPr>
        <w:t xml:space="preserve">30.03.2023 </w:t>
      </w:r>
      <w:r w:rsidR="004A57A7" w:rsidRPr="00E26929">
        <w:rPr>
          <w:rFonts w:ascii="Times New Roman" w:hAnsi="Times New Roman" w:cs="Times New Roman"/>
          <w:bCs/>
          <w:sz w:val="20"/>
          <w:szCs w:val="20"/>
        </w:rPr>
        <w:t xml:space="preserve">käskkirjaga </w:t>
      </w:r>
      <w:r w:rsidR="0044520B" w:rsidRPr="00E26929">
        <w:rPr>
          <w:rFonts w:ascii="Times New Roman" w:hAnsi="Times New Roman" w:cs="Times New Roman"/>
          <w:bCs/>
          <w:sz w:val="20"/>
          <w:szCs w:val="20"/>
        </w:rPr>
        <w:t xml:space="preserve">nr 1-2/23/22  </w:t>
      </w:r>
      <w:r w:rsidR="004A57A7" w:rsidRPr="00E26929">
        <w:rPr>
          <w:rFonts w:ascii="Times New Roman" w:hAnsi="Times New Roman" w:cs="Times New Roman"/>
          <w:bCs/>
          <w:sz w:val="20"/>
          <w:szCs w:val="20"/>
        </w:rPr>
        <w:t xml:space="preserve">kinnitatud Riigi Tugiteenuste Keskuse riigihangete korraldamise ja </w:t>
      </w:r>
      <w:r w:rsidR="000335FC">
        <w:rPr>
          <w:rFonts w:ascii="Times New Roman" w:hAnsi="Times New Roman" w:cs="Times New Roman"/>
          <w:bCs/>
          <w:sz w:val="20"/>
          <w:szCs w:val="20"/>
        </w:rPr>
        <w:t>hanke</w:t>
      </w:r>
      <w:r w:rsidR="004A57A7" w:rsidRPr="00E26929">
        <w:rPr>
          <w:rFonts w:ascii="Times New Roman" w:hAnsi="Times New Roman" w:cs="Times New Roman"/>
          <w:bCs/>
          <w:sz w:val="20"/>
          <w:szCs w:val="20"/>
        </w:rPr>
        <w:t>lepingute sõlmimise korra punkt 4.</w:t>
      </w:r>
      <w:r w:rsidR="009B48BA" w:rsidRPr="00E26929">
        <w:rPr>
          <w:rFonts w:ascii="Times New Roman" w:hAnsi="Times New Roman" w:cs="Times New Roman"/>
          <w:bCs/>
          <w:sz w:val="20"/>
          <w:szCs w:val="20"/>
        </w:rPr>
        <w:t>6.1</w:t>
      </w:r>
      <w:r w:rsidR="004A57A7" w:rsidRPr="00E26929">
        <w:rPr>
          <w:rFonts w:ascii="Times New Roman" w:hAnsi="Times New Roman" w:cs="Times New Roman"/>
          <w:bCs/>
          <w:sz w:val="20"/>
          <w:szCs w:val="20"/>
        </w:rPr>
        <w:t xml:space="preserve"> (lisa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EB4350F"/>
    <w:multiLevelType w:val="hybridMultilevel"/>
    <w:tmpl w:val="773E01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0353CE1"/>
    <w:multiLevelType w:val="multilevel"/>
    <w:tmpl w:val="52E8E1BC"/>
    <w:lvl w:ilvl="0">
      <w:start w:val="1"/>
      <w:numFmt w:val="decimal"/>
      <w:lvlText w:val="%1."/>
      <w:lvlJc w:val="left"/>
      <w:pPr>
        <w:ind w:left="720" w:hanging="360"/>
      </w:pPr>
      <w:rPr>
        <w:rFonts w:ascii="Georgia" w:eastAsia="Times New Roman" w:hAnsi="Georgia" w:cs="Times New Roman"/>
        <w:b/>
      </w:rPr>
    </w:lvl>
    <w:lvl w:ilvl="1">
      <w:start w:val="1"/>
      <w:numFmt w:val="decimal"/>
      <w:isLgl/>
      <w:lvlText w:val="%1.%2"/>
      <w:lvlJc w:val="left"/>
      <w:pPr>
        <w:ind w:left="1068" w:hanging="360"/>
      </w:pPr>
      <w:rPr>
        <w:rFonts w:hint="default"/>
        <w:b w:val="0"/>
        <w:i w:val="0"/>
        <w:iCs/>
      </w:rPr>
    </w:lvl>
    <w:lvl w:ilvl="2">
      <w:start w:val="1"/>
      <w:numFmt w:val="decimal"/>
      <w:isLgl/>
      <w:lvlText w:val="%1.%2.%3"/>
      <w:lvlJc w:val="left"/>
      <w:pPr>
        <w:ind w:left="1776" w:hanging="720"/>
      </w:pPr>
      <w:rPr>
        <w:rFonts w:hint="default"/>
        <w:b w:val="0"/>
        <w:bCs/>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4"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5"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6"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79408E6"/>
    <w:multiLevelType w:val="multilevel"/>
    <w:tmpl w:val="11ECD506"/>
    <w:lvl w:ilvl="0">
      <w:start w:val="6"/>
      <w:numFmt w:val="decimal"/>
      <w:lvlText w:val="%1."/>
      <w:lvlJc w:val="left"/>
      <w:pPr>
        <w:ind w:left="495" w:hanging="495"/>
      </w:pPr>
      <w:rPr>
        <w:rFonts w:hint="default"/>
        <w:b w:val="0"/>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856" w:hanging="144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924" w:hanging="1800"/>
      </w:pPr>
      <w:rPr>
        <w:rFonts w:hint="default"/>
        <w:b w:val="0"/>
      </w:rPr>
    </w:lvl>
    <w:lvl w:ilvl="7">
      <w:start w:val="1"/>
      <w:numFmt w:val="decimal"/>
      <w:lvlText w:val="%1.%2.%3.%4.%5.%6.%7.%8."/>
      <w:lvlJc w:val="left"/>
      <w:pPr>
        <w:ind w:left="4638" w:hanging="2160"/>
      </w:pPr>
      <w:rPr>
        <w:rFonts w:hint="default"/>
        <w:b w:val="0"/>
      </w:rPr>
    </w:lvl>
    <w:lvl w:ilvl="8">
      <w:start w:val="1"/>
      <w:numFmt w:val="decimal"/>
      <w:lvlText w:val="%1.%2.%3.%4.%5.%6.%7.%8.%9."/>
      <w:lvlJc w:val="left"/>
      <w:pPr>
        <w:ind w:left="4992" w:hanging="2160"/>
      </w:pPr>
      <w:rPr>
        <w:rFonts w:hint="default"/>
        <w:b w:val="0"/>
      </w:rPr>
    </w:lvl>
  </w:abstractNum>
  <w:abstractNum w:abstractNumId="19"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E0A1707"/>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2066026720">
    <w:abstractNumId w:val="20"/>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3"/>
  </w:num>
  <w:num w:numId="7" w16cid:durableId="2065447423">
    <w:abstractNumId w:val="9"/>
  </w:num>
  <w:num w:numId="8" w16cid:durableId="940912223">
    <w:abstractNumId w:val="5"/>
  </w:num>
  <w:num w:numId="9" w16cid:durableId="1135219699">
    <w:abstractNumId w:val="2"/>
  </w:num>
  <w:num w:numId="10" w16cid:durableId="137840464">
    <w:abstractNumId w:val="16"/>
  </w:num>
  <w:num w:numId="11" w16cid:durableId="1137801679">
    <w:abstractNumId w:val="6"/>
  </w:num>
  <w:num w:numId="12" w16cid:durableId="6563932">
    <w:abstractNumId w:val="21"/>
  </w:num>
  <w:num w:numId="13" w16cid:durableId="375668937">
    <w:abstractNumId w:val="3"/>
  </w:num>
  <w:num w:numId="14" w16cid:durableId="445082073">
    <w:abstractNumId w:val="13"/>
  </w:num>
  <w:num w:numId="15" w16cid:durableId="1695229271">
    <w:abstractNumId w:val="19"/>
  </w:num>
  <w:num w:numId="16" w16cid:durableId="41055083">
    <w:abstractNumId w:val="17"/>
  </w:num>
  <w:num w:numId="17" w16cid:durableId="1784953757">
    <w:abstractNumId w:val="11"/>
  </w:num>
  <w:num w:numId="18" w16cid:durableId="1666547175">
    <w:abstractNumId w:val="22"/>
  </w:num>
  <w:num w:numId="19" w16cid:durableId="362243263">
    <w:abstractNumId w:val="14"/>
  </w:num>
  <w:num w:numId="20" w16cid:durableId="1895849551">
    <w:abstractNumId w:val="12"/>
  </w:num>
  <w:num w:numId="21" w16cid:durableId="1525174428">
    <w:abstractNumId w:val="15"/>
  </w:num>
  <w:num w:numId="22" w16cid:durableId="1609701588">
    <w:abstractNumId w:val="8"/>
  </w:num>
  <w:num w:numId="23" w16cid:durableId="325595095">
    <w:abstractNumId w:val="10"/>
  </w:num>
  <w:num w:numId="24" w16cid:durableId="1855848678">
    <w:abstractNumId w:val="18"/>
  </w:num>
  <w:num w:numId="25" w16cid:durableId="531500627">
    <w:abstractNumId w:val="2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elika Liiv-Tamsar">
    <w15:presenceInfo w15:providerId="AD" w15:userId="S::meelika.liiv@rtk.ee::b6a57210-1510-4f34-bb43-80378feb0f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567"/>
    <w:rsid w:val="00004D84"/>
    <w:rsid w:val="000060BB"/>
    <w:rsid w:val="00007905"/>
    <w:rsid w:val="0001011C"/>
    <w:rsid w:val="00011F1D"/>
    <w:rsid w:val="00012A8C"/>
    <w:rsid w:val="000135A6"/>
    <w:rsid w:val="0001447F"/>
    <w:rsid w:val="00014560"/>
    <w:rsid w:val="0001680B"/>
    <w:rsid w:val="00017302"/>
    <w:rsid w:val="00017B5D"/>
    <w:rsid w:val="000208B6"/>
    <w:rsid w:val="00022B99"/>
    <w:rsid w:val="0002331C"/>
    <w:rsid w:val="00024923"/>
    <w:rsid w:val="000261A6"/>
    <w:rsid w:val="0002690C"/>
    <w:rsid w:val="00030A9F"/>
    <w:rsid w:val="00032E62"/>
    <w:rsid w:val="00032F2D"/>
    <w:rsid w:val="000335FC"/>
    <w:rsid w:val="0003390B"/>
    <w:rsid w:val="00034512"/>
    <w:rsid w:val="000349C1"/>
    <w:rsid w:val="00035132"/>
    <w:rsid w:val="00036A5F"/>
    <w:rsid w:val="00037E9A"/>
    <w:rsid w:val="00040A4D"/>
    <w:rsid w:val="00041E8E"/>
    <w:rsid w:val="00043A45"/>
    <w:rsid w:val="0004434F"/>
    <w:rsid w:val="00044C60"/>
    <w:rsid w:val="00045E3D"/>
    <w:rsid w:val="00046B72"/>
    <w:rsid w:val="000504AE"/>
    <w:rsid w:val="00051174"/>
    <w:rsid w:val="00052FCD"/>
    <w:rsid w:val="000542FB"/>
    <w:rsid w:val="00055B1B"/>
    <w:rsid w:val="00056D92"/>
    <w:rsid w:val="00057E7D"/>
    <w:rsid w:val="00061B78"/>
    <w:rsid w:val="00064DDB"/>
    <w:rsid w:val="000652BD"/>
    <w:rsid w:val="000656C3"/>
    <w:rsid w:val="00066448"/>
    <w:rsid w:val="00067DC5"/>
    <w:rsid w:val="0007146C"/>
    <w:rsid w:val="0007439A"/>
    <w:rsid w:val="00075366"/>
    <w:rsid w:val="0007633E"/>
    <w:rsid w:val="0007751E"/>
    <w:rsid w:val="00077FAD"/>
    <w:rsid w:val="000805E7"/>
    <w:rsid w:val="00080B9D"/>
    <w:rsid w:val="00081719"/>
    <w:rsid w:val="00081DE5"/>
    <w:rsid w:val="00082142"/>
    <w:rsid w:val="0008215E"/>
    <w:rsid w:val="000823BB"/>
    <w:rsid w:val="00083338"/>
    <w:rsid w:val="00085D79"/>
    <w:rsid w:val="00086709"/>
    <w:rsid w:val="00086C43"/>
    <w:rsid w:val="00086E4F"/>
    <w:rsid w:val="00087D4B"/>
    <w:rsid w:val="00090F9D"/>
    <w:rsid w:val="00091C7C"/>
    <w:rsid w:val="00091DD3"/>
    <w:rsid w:val="00093DE7"/>
    <w:rsid w:val="000941E4"/>
    <w:rsid w:val="00095853"/>
    <w:rsid w:val="00096438"/>
    <w:rsid w:val="000964E3"/>
    <w:rsid w:val="00096AC5"/>
    <w:rsid w:val="00097854"/>
    <w:rsid w:val="000A03CA"/>
    <w:rsid w:val="000A1E89"/>
    <w:rsid w:val="000A20AF"/>
    <w:rsid w:val="000A20F6"/>
    <w:rsid w:val="000A2569"/>
    <w:rsid w:val="000A39A9"/>
    <w:rsid w:val="000A53A4"/>
    <w:rsid w:val="000A65A4"/>
    <w:rsid w:val="000A66EE"/>
    <w:rsid w:val="000A70F3"/>
    <w:rsid w:val="000B2049"/>
    <w:rsid w:val="000B32F5"/>
    <w:rsid w:val="000B3522"/>
    <w:rsid w:val="000B55E2"/>
    <w:rsid w:val="000B613C"/>
    <w:rsid w:val="000B71A6"/>
    <w:rsid w:val="000B7D4D"/>
    <w:rsid w:val="000C0C39"/>
    <w:rsid w:val="000C2419"/>
    <w:rsid w:val="000C2492"/>
    <w:rsid w:val="000C32A2"/>
    <w:rsid w:val="000C4FE9"/>
    <w:rsid w:val="000C5F5A"/>
    <w:rsid w:val="000C6705"/>
    <w:rsid w:val="000C6A64"/>
    <w:rsid w:val="000C723C"/>
    <w:rsid w:val="000C786C"/>
    <w:rsid w:val="000D1CCB"/>
    <w:rsid w:val="000D6416"/>
    <w:rsid w:val="000D7888"/>
    <w:rsid w:val="000E0645"/>
    <w:rsid w:val="000E08A0"/>
    <w:rsid w:val="000E0AC6"/>
    <w:rsid w:val="000E20D8"/>
    <w:rsid w:val="000E2600"/>
    <w:rsid w:val="000E5C03"/>
    <w:rsid w:val="000E5E40"/>
    <w:rsid w:val="000E6F23"/>
    <w:rsid w:val="000F0B26"/>
    <w:rsid w:val="000F20E1"/>
    <w:rsid w:val="000F3408"/>
    <w:rsid w:val="000F39CE"/>
    <w:rsid w:val="000F4EDF"/>
    <w:rsid w:val="000F5AAC"/>
    <w:rsid w:val="000F77F3"/>
    <w:rsid w:val="00100492"/>
    <w:rsid w:val="00101466"/>
    <w:rsid w:val="001020C4"/>
    <w:rsid w:val="00103AC2"/>
    <w:rsid w:val="00105C30"/>
    <w:rsid w:val="00110868"/>
    <w:rsid w:val="00113401"/>
    <w:rsid w:val="00113BFA"/>
    <w:rsid w:val="00117868"/>
    <w:rsid w:val="001202BA"/>
    <w:rsid w:val="00121D2C"/>
    <w:rsid w:val="001255E9"/>
    <w:rsid w:val="00125813"/>
    <w:rsid w:val="0012582E"/>
    <w:rsid w:val="00126DFB"/>
    <w:rsid w:val="00131C35"/>
    <w:rsid w:val="00132A8F"/>
    <w:rsid w:val="00132C60"/>
    <w:rsid w:val="00133126"/>
    <w:rsid w:val="001339C2"/>
    <w:rsid w:val="001341C5"/>
    <w:rsid w:val="00135A6A"/>
    <w:rsid w:val="001426B7"/>
    <w:rsid w:val="00143E1F"/>
    <w:rsid w:val="00145DA2"/>
    <w:rsid w:val="001466B8"/>
    <w:rsid w:val="00150E30"/>
    <w:rsid w:val="00152681"/>
    <w:rsid w:val="00153059"/>
    <w:rsid w:val="00153342"/>
    <w:rsid w:val="00153D1D"/>
    <w:rsid w:val="001558EA"/>
    <w:rsid w:val="00155956"/>
    <w:rsid w:val="00155DAD"/>
    <w:rsid w:val="001560F2"/>
    <w:rsid w:val="0016023F"/>
    <w:rsid w:val="001613E8"/>
    <w:rsid w:val="001619C4"/>
    <w:rsid w:val="001629FA"/>
    <w:rsid w:val="00163836"/>
    <w:rsid w:val="001643C2"/>
    <w:rsid w:val="00165476"/>
    <w:rsid w:val="00171413"/>
    <w:rsid w:val="0017408A"/>
    <w:rsid w:val="0017471E"/>
    <w:rsid w:val="001752AD"/>
    <w:rsid w:val="001779E6"/>
    <w:rsid w:val="00180236"/>
    <w:rsid w:val="00181B2C"/>
    <w:rsid w:val="00182051"/>
    <w:rsid w:val="00183345"/>
    <w:rsid w:val="0018383F"/>
    <w:rsid w:val="00183F53"/>
    <w:rsid w:val="0018476A"/>
    <w:rsid w:val="00184963"/>
    <w:rsid w:val="00185804"/>
    <w:rsid w:val="00186580"/>
    <w:rsid w:val="0018688B"/>
    <w:rsid w:val="00186D2C"/>
    <w:rsid w:val="001875E6"/>
    <w:rsid w:val="00190EF4"/>
    <w:rsid w:val="0019131D"/>
    <w:rsid w:val="0019240E"/>
    <w:rsid w:val="00192847"/>
    <w:rsid w:val="00192CA3"/>
    <w:rsid w:val="00195F7E"/>
    <w:rsid w:val="001960E5"/>
    <w:rsid w:val="001961FF"/>
    <w:rsid w:val="001972CD"/>
    <w:rsid w:val="00197892"/>
    <w:rsid w:val="001A28CE"/>
    <w:rsid w:val="001A2B00"/>
    <w:rsid w:val="001A45B9"/>
    <w:rsid w:val="001A4F0E"/>
    <w:rsid w:val="001A5274"/>
    <w:rsid w:val="001A5667"/>
    <w:rsid w:val="001A714A"/>
    <w:rsid w:val="001B245A"/>
    <w:rsid w:val="001B2987"/>
    <w:rsid w:val="001B2AE9"/>
    <w:rsid w:val="001B45B9"/>
    <w:rsid w:val="001B4770"/>
    <w:rsid w:val="001B58B6"/>
    <w:rsid w:val="001C42E3"/>
    <w:rsid w:val="001C5C60"/>
    <w:rsid w:val="001C622A"/>
    <w:rsid w:val="001C6CA8"/>
    <w:rsid w:val="001D2880"/>
    <w:rsid w:val="001D3800"/>
    <w:rsid w:val="001D3BB2"/>
    <w:rsid w:val="001D42E2"/>
    <w:rsid w:val="001D6878"/>
    <w:rsid w:val="001D71BC"/>
    <w:rsid w:val="001E0E71"/>
    <w:rsid w:val="001E2E0F"/>
    <w:rsid w:val="001E3F8D"/>
    <w:rsid w:val="001E7735"/>
    <w:rsid w:val="001E7810"/>
    <w:rsid w:val="001E7B88"/>
    <w:rsid w:val="001F0F98"/>
    <w:rsid w:val="001F2842"/>
    <w:rsid w:val="001F2BE3"/>
    <w:rsid w:val="001F3A68"/>
    <w:rsid w:val="001F5E74"/>
    <w:rsid w:val="001F5EDA"/>
    <w:rsid w:val="001F5F29"/>
    <w:rsid w:val="001F780F"/>
    <w:rsid w:val="0020090C"/>
    <w:rsid w:val="00200FDE"/>
    <w:rsid w:val="002014B6"/>
    <w:rsid w:val="00201707"/>
    <w:rsid w:val="00202471"/>
    <w:rsid w:val="002040ED"/>
    <w:rsid w:val="0020495D"/>
    <w:rsid w:val="002057A2"/>
    <w:rsid w:val="00207867"/>
    <w:rsid w:val="002078C8"/>
    <w:rsid w:val="00210640"/>
    <w:rsid w:val="00210933"/>
    <w:rsid w:val="0021135C"/>
    <w:rsid w:val="00211585"/>
    <w:rsid w:val="00211B4D"/>
    <w:rsid w:val="0021218B"/>
    <w:rsid w:val="00212A4B"/>
    <w:rsid w:val="00212B05"/>
    <w:rsid w:val="00214E42"/>
    <w:rsid w:val="002156FE"/>
    <w:rsid w:val="00216150"/>
    <w:rsid w:val="00217240"/>
    <w:rsid w:val="0021734C"/>
    <w:rsid w:val="002209C4"/>
    <w:rsid w:val="00221307"/>
    <w:rsid w:val="00221351"/>
    <w:rsid w:val="00221370"/>
    <w:rsid w:val="00221C8D"/>
    <w:rsid w:val="00222DFF"/>
    <w:rsid w:val="00222FF6"/>
    <w:rsid w:val="00223A3A"/>
    <w:rsid w:val="00223C97"/>
    <w:rsid w:val="002262DA"/>
    <w:rsid w:val="002263A2"/>
    <w:rsid w:val="00226440"/>
    <w:rsid w:val="0022736F"/>
    <w:rsid w:val="002273FF"/>
    <w:rsid w:val="00227844"/>
    <w:rsid w:val="002300C5"/>
    <w:rsid w:val="00230998"/>
    <w:rsid w:val="00230C42"/>
    <w:rsid w:val="00231A48"/>
    <w:rsid w:val="00233470"/>
    <w:rsid w:val="0023413E"/>
    <w:rsid w:val="0023699A"/>
    <w:rsid w:val="00236EAF"/>
    <w:rsid w:val="0023712B"/>
    <w:rsid w:val="00244A12"/>
    <w:rsid w:val="0024602D"/>
    <w:rsid w:val="002461F1"/>
    <w:rsid w:val="00247194"/>
    <w:rsid w:val="00247B58"/>
    <w:rsid w:val="00251C8C"/>
    <w:rsid w:val="00251F3F"/>
    <w:rsid w:val="002533BD"/>
    <w:rsid w:val="00253D14"/>
    <w:rsid w:val="00253EEC"/>
    <w:rsid w:val="002543DF"/>
    <w:rsid w:val="00260424"/>
    <w:rsid w:val="00260561"/>
    <w:rsid w:val="0026257F"/>
    <w:rsid w:val="00262F6C"/>
    <w:rsid w:val="00266764"/>
    <w:rsid w:val="00270A44"/>
    <w:rsid w:val="0027124F"/>
    <w:rsid w:val="00272D8E"/>
    <w:rsid w:val="00273CBE"/>
    <w:rsid w:val="00276CD8"/>
    <w:rsid w:val="00281198"/>
    <w:rsid w:val="002814A2"/>
    <w:rsid w:val="00281E87"/>
    <w:rsid w:val="00282A1C"/>
    <w:rsid w:val="00283394"/>
    <w:rsid w:val="00283760"/>
    <w:rsid w:val="00285BF9"/>
    <w:rsid w:val="002863D3"/>
    <w:rsid w:val="00286525"/>
    <w:rsid w:val="00286F57"/>
    <w:rsid w:val="002876DD"/>
    <w:rsid w:val="0029006B"/>
    <w:rsid w:val="00291A5C"/>
    <w:rsid w:val="00293667"/>
    <w:rsid w:val="00294635"/>
    <w:rsid w:val="00294B8E"/>
    <w:rsid w:val="002960A5"/>
    <w:rsid w:val="00296319"/>
    <w:rsid w:val="0029705F"/>
    <w:rsid w:val="002978AD"/>
    <w:rsid w:val="00297DFE"/>
    <w:rsid w:val="002A0414"/>
    <w:rsid w:val="002A08E1"/>
    <w:rsid w:val="002A1065"/>
    <w:rsid w:val="002A434B"/>
    <w:rsid w:val="002A47F1"/>
    <w:rsid w:val="002A6657"/>
    <w:rsid w:val="002A66B5"/>
    <w:rsid w:val="002A7777"/>
    <w:rsid w:val="002A7EA9"/>
    <w:rsid w:val="002B1E3D"/>
    <w:rsid w:val="002B2081"/>
    <w:rsid w:val="002B20AA"/>
    <w:rsid w:val="002B2438"/>
    <w:rsid w:val="002B2445"/>
    <w:rsid w:val="002B26C0"/>
    <w:rsid w:val="002B32D4"/>
    <w:rsid w:val="002B48EE"/>
    <w:rsid w:val="002B6183"/>
    <w:rsid w:val="002B635A"/>
    <w:rsid w:val="002B7515"/>
    <w:rsid w:val="002C0DE9"/>
    <w:rsid w:val="002C0E9F"/>
    <w:rsid w:val="002C2E8B"/>
    <w:rsid w:val="002C33EE"/>
    <w:rsid w:val="002C3AF9"/>
    <w:rsid w:val="002C409B"/>
    <w:rsid w:val="002D1D08"/>
    <w:rsid w:val="002D1E9D"/>
    <w:rsid w:val="002D3E13"/>
    <w:rsid w:val="002D4EEA"/>
    <w:rsid w:val="002D5201"/>
    <w:rsid w:val="002E02BF"/>
    <w:rsid w:val="002E3D57"/>
    <w:rsid w:val="002E52B8"/>
    <w:rsid w:val="002E6604"/>
    <w:rsid w:val="002E7B48"/>
    <w:rsid w:val="002F07E6"/>
    <w:rsid w:val="002F1305"/>
    <w:rsid w:val="002F19A0"/>
    <w:rsid w:val="002F22FD"/>
    <w:rsid w:val="002F241A"/>
    <w:rsid w:val="002F2425"/>
    <w:rsid w:val="002F2F9C"/>
    <w:rsid w:val="002F3CB6"/>
    <w:rsid w:val="002F6EF6"/>
    <w:rsid w:val="002F72B6"/>
    <w:rsid w:val="003003A6"/>
    <w:rsid w:val="0030180B"/>
    <w:rsid w:val="00302E79"/>
    <w:rsid w:val="003030DD"/>
    <w:rsid w:val="00304A13"/>
    <w:rsid w:val="00305067"/>
    <w:rsid w:val="0030676D"/>
    <w:rsid w:val="00310253"/>
    <w:rsid w:val="00310A01"/>
    <w:rsid w:val="00313131"/>
    <w:rsid w:val="00313AEB"/>
    <w:rsid w:val="0031683A"/>
    <w:rsid w:val="00317EA1"/>
    <w:rsid w:val="00321956"/>
    <w:rsid w:val="00321B8E"/>
    <w:rsid w:val="00322A7C"/>
    <w:rsid w:val="003241DF"/>
    <w:rsid w:val="0032692D"/>
    <w:rsid w:val="003275F5"/>
    <w:rsid w:val="0033065D"/>
    <w:rsid w:val="00330BF9"/>
    <w:rsid w:val="00332046"/>
    <w:rsid w:val="003351E3"/>
    <w:rsid w:val="00335DFD"/>
    <w:rsid w:val="00343AF0"/>
    <w:rsid w:val="003453EF"/>
    <w:rsid w:val="00345ACA"/>
    <w:rsid w:val="003475DD"/>
    <w:rsid w:val="00350219"/>
    <w:rsid w:val="00351665"/>
    <w:rsid w:val="003519E9"/>
    <w:rsid w:val="00353296"/>
    <w:rsid w:val="0035422D"/>
    <w:rsid w:val="00354FD8"/>
    <w:rsid w:val="003564AD"/>
    <w:rsid w:val="00357EC7"/>
    <w:rsid w:val="00360782"/>
    <w:rsid w:val="00360924"/>
    <w:rsid w:val="003621D8"/>
    <w:rsid w:val="003625B2"/>
    <w:rsid w:val="00365F5E"/>
    <w:rsid w:val="00366B86"/>
    <w:rsid w:val="00367A8C"/>
    <w:rsid w:val="003724D3"/>
    <w:rsid w:val="00373779"/>
    <w:rsid w:val="00373F4C"/>
    <w:rsid w:val="003763CF"/>
    <w:rsid w:val="00376617"/>
    <w:rsid w:val="00376B30"/>
    <w:rsid w:val="00376C5C"/>
    <w:rsid w:val="00377159"/>
    <w:rsid w:val="003776E3"/>
    <w:rsid w:val="003827CF"/>
    <w:rsid w:val="003837D0"/>
    <w:rsid w:val="003845BA"/>
    <w:rsid w:val="003845FE"/>
    <w:rsid w:val="0038488F"/>
    <w:rsid w:val="003870CB"/>
    <w:rsid w:val="0039066F"/>
    <w:rsid w:val="00392ECB"/>
    <w:rsid w:val="00394EC5"/>
    <w:rsid w:val="003957E0"/>
    <w:rsid w:val="00395C50"/>
    <w:rsid w:val="003969C5"/>
    <w:rsid w:val="003A0AAD"/>
    <w:rsid w:val="003A0D7D"/>
    <w:rsid w:val="003A2967"/>
    <w:rsid w:val="003A296E"/>
    <w:rsid w:val="003A3C2A"/>
    <w:rsid w:val="003A51A4"/>
    <w:rsid w:val="003A5621"/>
    <w:rsid w:val="003A5C0A"/>
    <w:rsid w:val="003A75D8"/>
    <w:rsid w:val="003A799D"/>
    <w:rsid w:val="003B1EAC"/>
    <w:rsid w:val="003B59F1"/>
    <w:rsid w:val="003B62DE"/>
    <w:rsid w:val="003B6AD7"/>
    <w:rsid w:val="003B6CEF"/>
    <w:rsid w:val="003B701F"/>
    <w:rsid w:val="003C1B76"/>
    <w:rsid w:val="003C1E25"/>
    <w:rsid w:val="003C324F"/>
    <w:rsid w:val="003C3E0F"/>
    <w:rsid w:val="003C4CD4"/>
    <w:rsid w:val="003C7A29"/>
    <w:rsid w:val="003C7F33"/>
    <w:rsid w:val="003D03A8"/>
    <w:rsid w:val="003D26F2"/>
    <w:rsid w:val="003D4125"/>
    <w:rsid w:val="003D58FC"/>
    <w:rsid w:val="003D5D1B"/>
    <w:rsid w:val="003D74C1"/>
    <w:rsid w:val="003E01A6"/>
    <w:rsid w:val="003E048D"/>
    <w:rsid w:val="003E0AAB"/>
    <w:rsid w:val="003E1A56"/>
    <w:rsid w:val="003E30E7"/>
    <w:rsid w:val="003E39D0"/>
    <w:rsid w:val="003E3A8E"/>
    <w:rsid w:val="003E57D6"/>
    <w:rsid w:val="003E57FF"/>
    <w:rsid w:val="003E589C"/>
    <w:rsid w:val="003E6D76"/>
    <w:rsid w:val="003E70B2"/>
    <w:rsid w:val="003F0854"/>
    <w:rsid w:val="003F0984"/>
    <w:rsid w:val="003F33B6"/>
    <w:rsid w:val="003F6423"/>
    <w:rsid w:val="003F7F49"/>
    <w:rsid w:val="0040296D"/>
    <w:rsid w:val="00402D6F"/>
    <w:rsid w:val="00403760"/>
    <w:rsid w:val="00403EF6"/>
    <w:rsid w:val="00403EFC"/>
    <w:rsid w:val="00406545"/>
    <w:rsid w:val="00410B5F"/>
    <w:rsid w:val="00411B0C"/>
    <w:rsid w:val="00412464"/>
    <w:rsid w:val="00412578"/>
    <w:rsid w:val="00413270"/>
    <w:rsid w:val="004140E4"/>
    <w:rsid w:val="00415FAF"/>
    <w:rsid w:val="00417DDD"/>
    <w:rsid w:val="00420EF7"/>
    <w:rsid w:val="00421D03"/>
    <w:rsid w:val="0042229D"/>
    <w:rsid w:val="00423EB5"/>
    <w:rsid w:val="00424A8E"/>
    <w:rsid w:val="0042510A"/>
    <w:rsid w:val="00425AE6"/>
    <w:rsid w:val="004260E5"/>
    <w:rsid w:val="0042655F"/>
    <w:rsid w:val="00427F64"/>
    <w:rsid w:val="00431CD7"/>
    <w:rsid w:val="00432A2B"/>
    <w:rsid w:val="00433588"/>
    <w:rsid w:val="00434BEB"/>
    <w:rsid w:val="0043616A"/>
    <w:rsid w:val="0043651A"/>
    <w:rsid w:val="004416AB"/>
    <w:rsid w:val="0044270C"/>
    <w:rsid w:val="004433D2"/>
    <w:rsid w:val="00443820"/>
    <w:rsid w:val="00444AD6"/>
    <w:rsid w:val="0044520B"/>
    <w:rsid w:val="004454FA"/>
    <w:rsid w:val="00447B7F"/>
    <w:rsid w:val="00447F3B"/>
    <w:rsid w:val="00450F04"/>
    <w:rsid w:val="00454ED9"/>
    <w:rsid w:val="004552B2"/>
    <w:rsid w:val="004554FB"/>
    <w:rsid w:val="004561D9"/>
    <w:rsid w:val="00456712"/>
    <w:rsid w:val="00460636"/>
    <w:rsid w:val="00460F93"/>
    <w:rsid w:val="0046185D"/>
    <w:rsid w:val="00461CBF"/>
    <w:rsid w:val="00461FBC"/>
    <w:rsid w:val="00462604"/>
    <w:rsid w:val="00462FAE"/>
    <w:rsid w:val="00463C65"/>
    <w:rsid w:val="0046436E"/>
    <w:rsid w:val="0046469A"/>
    <w:rsid w:val="00465C77"/>
    <w:rsid w:val="004664ED"/>
    <w:rsid w:val="004666EB"/>
    <w:rsid w:val="00467C76"/>
    <w:rsid w:val="00470D0A"/>
    <w:rsid w:val="00470FE6"/>
    <w:rsid w:val="00473D94"/>
    <w:rsid w:val="004741AB"/>
    <w:rsid w:val="00474DD7"/>
    <w:rsid w:val="00475157"/>
    <w:rsid w:val="0048142D"/>
    <w:rsid w:val="00481685"/>
    <w:rsid w:val="00481C0B"/>
    <w:rsid w:val="00481DE0"/>
    <w:rsid w:val="00481FF1"/>
    <w:rsid w:val="0048422E"/>
    <w:rsid w:val="0048461E"/>
    <w:rsid w:val="0048655C"/>
    <w:rsid w:val="00486714"/>
    <w:rsid w:val="0048798C"/>
    <w:rsid w:val="00487C9C"/>
    <w:rsid w:val="00490993"/>
    <w:rsid w:val="004919D2"/>
    <w:rsid w:val="004922CD"/>
    <w:rsid w:val="004924FE"/>
    <w:rsid w:val="0049429E"/>
    <w:rsid w:val="00495222"/>
    <w:rsid w:val="004961B5"/>
    <w:rsid w:val="004A1DF2"/>
    <w:rsid w:val="004A38F0"/>
    <w:rsid w:val="004A57A7"/>
    <w:rsid w:val="004A5987"/>
    <w:rsid w:val="004A7115"/>
    <w:rsid w:val="004A712A"/>
    <w:rsid w:val="004B19D7"/>
    <w:rsid w:val="004B34FA"/>
    <w:rsid w:val="004B445B"/>
    <w:rsid w:val="004B7C53"/>
    <w:rsid w:val="004B7F39"/>
    <w:rsid w:val="004C308B"/>
    <w:rsid w:val="004C33CD"/>
    <w:rsid w:val="004C34FD"/>
    <w:rsid w:val="004C40FF"/>
    <w:rsid w:val="004C4549"/>
    <w:rsid w:val="004C61E5"/>
    <w:rsid w:val="004D070B"/>
    <w:rsid w:val="004D2488"/>
    <w:rsid w:val="004D24A4"/>
    <w:rsid w:val="004D29B1"/>
    <w:rsid w:val="004D37FC"/>
    <w:rsid w:val="004E077D"/>
    <w:rsid w:val="004E0B28"/>
    <w:rsid w:val="004E10E5"/>
    <w:rsid w:val="004E2052"/>
    <w:rsid w:val="004E2178"/>
    <w:rsid w:val="004E23F0"/>
    <w:rsid w:val="004E34D7"/>
    <w:rsid w:val="004E3C6A"/>
    <w:rsid w:val="004E49B6"/>
    <w:rsid w:val="004E4ED9"/>
    <w:rsid w:val="004E5AB5"/>
    <w:rsid w:val="004E5BBE"/>
    <w:rsid w:val="004E6041"/>
    <w:rsid w:val="004E6519"/>
    <w:rsid w:val="004F105A"/>
    <w:rsid w:val="004F389D"/>
    <w:rsid w:val="004F391F"/>
    <w:rsid w:val="004F574D"/>
    <w:rsid w:val="004F58EF"/>
    <w:rsid w:val="004F684D"/>
    <w:rsid w:val="004F6D49"/>
    <w:rsid w:val="004F7082"/>
    <w:rsid w:val="004F71CA"/>
    <w:rsid w:val="0050068C"/>
    <w:rsid w:val="0050255D"/>
    <w:rsid w:val="00503620"/>
    <w:rsid w:val="005055D2"/>
    <w:rsid w:val="005055E9"/>
    <w:rsid w:val="0050569E"/>
    <w:rsid w:val="00506DB5"/>
    <w:rsid w:val="00511109"/>
    <w:rsid w:val="00512A49"/>
    <w:rsid w:val="00513B50"/>
    <w:rsid w:val="00515F87"/>
    <w:rsid w:val="005161E6"/>
    <w:rsid w:val="00516E3F"/>
    <w:rsid w:val="005212EF"/>
    <w:rsid w:val="00521CB2"/>
    <w:rsid w:val="0052314C"/>
    <w:rsid w:val="005232D7"/>
    <w:rsid w:val="00523B38"/>
    <w:rsid w:val="005253E9"/>
    <w:rsid w:val="00525B37"/>
    <w:rsid w:val="00526267"/>
    <w:rsid w:val="00526B6D"/>
    <w:rsid w:val="00527824"/>
    <w:rsid w:val="00527DC9"/>
    <w:rsid w:val="0053029C"/>
    <w:rsid w:val="005313B8"/>
    <w:rsid w:val="00532D15"/>
    <w:rsid w:val="00532DE3"/>
    <w:rsid w:val="00533A94"/>
    <w:rsid w:val="00535959"/>
    <w:rsid w:val="00535E4F"/>
    <w:rsid w:val="00535FA7"/>
    <w:rsid w:val="00537976"/>
    <w:rsid w:val="0054034F"/>
    <w:rsid w:val="00540B8F"/>
    <w:rsid w:val="00542049"/>
    <w:rsid w:val="0054225B"/>
    <w:rsid w:val="00542979"/>
    <w:rsid w:val="00544528"/>
    <w:rsid w:val="00545CEC"/>
    <w:rsid w:val="00545E7D"/>
    <w:rsid w:val="00552D47"/>
    <w:rsid w:val="00552DEC"/>
    <w:rsid w:val="00562E8E"/>
    <w:rsid w:val="00567C14"/>
    <w:rsid w:val="00570847"/>
    <w:rsid w:val="00570D74"/>
    <w:rsid w:val="00572A96"/>
    <w:rsid w:val="00575563"/>
    <w:rsid w:val="005773B9"/>
    <w:rsid w:val="0058175E"/>
    <w:rsid w:val="005818C6"/>
    <w:rsid w:val="00582AA5"/>
    <w:rsid w:val="00583528"/>
    <w:rsid w:val="0058612E"/>
    <w:rsid w:val="00586555"/>
    <w:rsid w:val="00586717"/>
    <w:rsid w:val="00590D3D"/>
    <w:rsid w:val="005920D8"/>
    <w:rsid w:val="00592769"/>
    <w:rsid w:val="00592D05"/>
    <w:rsid w:val="00592FE5"/>
    <w:rsid w:val="005938DD"/>
    <w:rsid w:val="00593946"/>
    <w:rsid w:val="00594338"/>
    <w:rsid w:val="005958AD"/>
    <w:rsid w:val="00595E6F"/>
    <w:rsid w:val="005965BC"/>
    <w:rsid w:val="005965EF"/>
    <w:rsid w:val="0059782A"/>
    <w:rsid w:val="005A1795"/>
    <w:rsid w:val="005A7E8D"/>
    <w:rsid w:val="005B2F9F"/>
    <w:rsid w:val="005B4192"/>
    <w:rsid w:val="005B6388"/>
    <w:rsid w:val="005B7737"/>
    <w:rsid w:val="005C0087"/>
    <w:rsid w:val="005C1DE3"/>
    <w:rsid w:val="005C2826"/>
    <w:rsid w:val="005C3ED3"/>
    <w:rsid w:val="005C4ED0"/>
    <w:rsid w:val="005C5B3E"/>
    <w:rsid w:val="005C62FE"/>
    <w:rsid w:val="005C6D04"/>
    <w:rsid w:val="005C745F"/>
    <w:rsid w:val="005D1F27"/>
    <w:rsid w:val="005D4E4B"/>
    <w:rsid w:val="005D6B3F"/>
    <w:rsid w:val="005D7C3C"/>
    <w:rsid w:val="005E126C"/>
    <w:rsid w:val="005E1DBA"/>
    <w:rsid w:val="005E1F0A"/>
    <w:rsid w:val="005E2F75"/>
    <w:rsid w:val="005E532B"/>
    <w:rsid w:val="005E5632"/>
    <w:rsid w:val="005E572D"/>
    <w:rsid w:val="005E75C1"/>
    <w:rsid w:val="005F2EFC"/>
    <w:rsid w:val="005F3E1C"/>
    <w:rsid w:val="005F3EEF"/>
    <w:rsid w:val="005F4EFB"/>
    <w:rsid w:val="005F4F53"/>
    <w:rsid w:val="005F5B55"/>
    <w:rsid w:val="005F5CB6"/>
    <w:rsid w:val="005F77DC"/>
    <w:rsid w:val="005F791D"/>
    <w:rsid w:val="0060064F"/>
    <w:rsid w:val="00602B96"/>
    <w:rsid w:val="00604679"/>
    <w:rsid w:val="00604E53"/>
    <w:rsid w:val="00604E71"/>
    <w:rsid w:val="00605442"/>
    <w:rsid w:val="00605495"/>
    <w:rsid w:val="00605A6C"/>
    <w:rsid w:val="00606CE0"/>
    <w:rsid w:val="00607B39"/>
    <w:rsid w:val="006123DC"/>
    <w:rsid w:val="00612F35"/>
    <w:rsid w:val="006132F4"/>
    <w:rsid w:val="00614490"/>
    <w:rsid w:val="00615627"/>
    <w:rsid w:val="00620613"/>
    <w:rsid w:val="00622464"/>
    <w:rsid w:val="006225BE"/>
    <w:rsid w:val="00623F97"/>
    <w:rsid w:val="00624BB4"/>
    <w:rsid w:val="0063022C"/>
    <w:rsid w:val="006305F0"/>
    <w:rsid w:val="006309A4"/>
    <w:rsid w:val="0063144E"/>
    <w:rsid w:val="00631792"/>
    <w:rsid w:val="00631839"/>
    <w:rsid w:val="006333B1"/>
    <w:rsid w:val="00635272"/>
    <w:rsid w:val="00635E99"/>
    <w:rsid w:val="006364D3"/>
    <w:rsid w:val="00636B0A"/>
    <w:rsid w:val="00636D9E"/>
    <w:rsid w:val="006375A9"/>
    <w:rsid w:val="00642AC6"/>
    <w:rsid w:val="006439CA"/>
    <w:rsid w:val="00646F46"/>
    <w:rsid w:val="006474BA"/>
    <w:rsid w:val="00651CFA"/>
    <w:rsid w:val="0065405D"/>
    <w:rsid w:val="00654C5F"/>
    <w:rsid w:val="0065500B"/>
    <w:rsid w:val="00655CFB"/>
    <w:rsid w:val="0065637E"/>
    <w:rsid w:val="006573BD"/>
    <w:rsid w:val="00657C63"/>
    <w:rsid w:val="006603E3"/>
    <w:rsid w:val="00660551"/>
    <w:rsid w:val="00660C45"/>
    <w:rsid w:val="006621A9"/>
    <w:rsid w:val="0066284A"/>
    <w:rsid w:val="00662B84"/>
    <w:rsid w:val="00663C48"/>
    <w:rsid w:val="00663D21"/>
    <w:rsid w:val="00663E38"/>
    <w:rsid w:val="0066415D"/>
    <w:rsid w:val="00665737"/>
    <w:rsid w:val="006668E8"/>
    <w:rsid w:val="00670084"/>
    <w:rsid w:val="006707C0"/>
    <w:rsid w:val="00670E20"/>
    <w:rsid w:val="006724D6"/>
    <w:rsid w:val="00672E0F"/>
    <w:rsid w:val="00672F3A"/>
    <w:rsid w:val="00676E65"/>
    <w:rsid w:val="00680855"/>
    <w:rsid w:val="00680C5B"/>
    <w:rsid w:val="00681B79"/>
    <w:rsid w:val="00683E6A"/>
    <w:rsid w:val="00684BED"/>
    <w:rsid w:val="00684F04"/>
    <w:rsid w:val="00685826"/>
    <w:rsid w:val="006860C9"/>
    <w:rsid w:val="00687BFC"/>
    <w:rsid w:val="00687DD8"/>
    <w:rsid w:val="00687E33"/>
    <w:rsid w:val="00690B75"/>
    <w:rsid w:val="006911BD"/>
    <w:rsid w:val="00691665"/>
    <w:rsid w:val="0069454C"/>
    <w:rsid w:val="00695350"/>
    <w:rsid w:val="00695EB8"/>
    <w:rsid w:val="0069600E"/>
    <w:rsid w:val="006960DC"/>
    <w:rsid w:val="00697604"/>
    <w:rsid w:val="0069777E"/>
    <w:rsid w:val="006A07B6"/>
    <w:rsid w:val="006A112D"/>
    <w:rsid w:val="006B0BD1"/>
    <w:rsid w:val="006B0E00"/>
    <w:rsid w:val="006B0EBC"/>
    <w:rsid w:val="006B1390"/>
    <w:rsid w:val="006B19D2"/>
    <w:rsid w:val="006B1D02"/>
    <w:rsid w:val="006B232A"/>
    <w:rsid w:val="006B36DE"/>
    <w:rsid w:val="006B40F3"/>
    <w:rsid w:val="006B44BD"/>
    <w:rsid w:val="006B4C68"/>
    <w:rsid w:val="006B6B66"/>
    <w:rsid w:val="006C1EB4"/>
    <w:rsid w:val="006C1F84"/>
    <w:rsid w:val="006C2652"/>
    <w:rsid w:val="006C43C9"/>
    <w:rsid w:val="006C481C"/>
    <w:rsid w:val="006C58E2"/>
    <w:rsid w:val="006C63BF"/>
    <w:rsid w:val="006D1D98"/>
    <w:rsid w:val="006D28F3"/>
    <w:rsid w:val="006D3078"/>
    <w:rsid w:val="006D374C"/>
    <w:rsid w:val="006D37CC"/>
    <w:rsid w:val="006D49C9"/>
    <w:rsid w:val="006D4CA6"/>
    <w:rsid w:val="006E0756"/>
    <w:rsid w:val="006E23B4"/>
    <w:rsid w:val="006E25F2"/>
    <w:rsid w:val="006E32BF"/>
    <w:rsid w:val="006E54D6"/>
    <w:rsid w:val="006E7317"/>
    <w:rsid w:val="006F0EAE"/>
    <w:rsid w:val="006F2B84"/>
    <w:rsid w:val="006F2FDF"/>
    <w:rsid w:val="006F3C27"/>
    <w:rsid w:val="006F3D7E"/>
    <w:rsid w:val="006F4D1F"/>
    <w:rsid w:val="006F4E71"/>
    <w:rsid w:val="006F56A2"/>
    <w:rsid w:val="006F672C"/>
    <w:rsid w:val="007005A6"/>
    <w:rsid w:val="007009FC"/>
    <w:rsid w:val="00702998"/>
    <w:rsid w:val="0070331C"/>
    <w:rsid w:val="00703A27"/>
    <w:rsid w:val="0070436B"/>
    <w:rsid w:val="00704A5D"/>
    <w:rsid w:val="00704FFB"/>
    <w:rsid w:val="00705005"/>
    <w:rsid w:val="0070648E"/>
    <w:rsid w:val="00706654"/>
    <w:rsid w:val="007108CC"/>
    <w:rsid w:val="007109E1"/>
    <w:rsid w:val="00711261"/>
    <w:rsid w:val="0071206D"/>
    <w:rsid w:val="007121CE"/>
    <w:rsid w:val="00713D23"/>
    <w:rsid w:val="00714134"/>
    <w:rsid w:val="00715539"/>
    <w:rsid w:val="00715592"/>
    <w:rsid w:val="00721090"/>
    <w:rsid w:val="00721104"/>
    <w:rsid w:val="00721651"/>
    <w:rsid w:val="00721C07"/>
    <w:rsid w:val="00722215"/>
    <w:rsid w:val="0072253B"/>
    <w:rsid w:val="00723792"/>
    <w:rsid w:val="0072465A"/>
    <w:rsid w:val="0072489E"/>
    <w:rsid w:val="00724B0D"/>
    <w:rsid w:val="00724F1C"/>
    <w:rsid w:val="00725104"/>
    <w:rsid w:val="00725365"/>
    <w:rsid w:val="00725373"/>
    <w:rsid w:val="007278C3"/>
    <w:rsid w:val="00731D8A"/>
    <w:rsid w:val="00731DCB"/>
    <w:rsid w:val="00732FA1"/>
    <w:rsid w:val="00734DFE"/>
    <w:rsid w:val="00735C2D"/>
    <w:rsid w:val="007361D9"/>
    <w:rsid w:val="00736AC3"/>
    <w:rsid w:val="007371E0"/>
    <w:rsid w:val="00737571"/>
    <w:rsid w:val="00742E50"/>
    <w:rsid w:val="0074400E"/>
    <w:rsid w:val="007443E8"/>
    <w:rsid w:val="00744C5C"/>
    <w:rsid w:val="00744DED"/>
    <w:rsid w:val="00745A03"/>
    <w:rsid w:val="00746500"/>
    <w:rsid w:val="0075064A"/>
    <w:rsid w:val="00753EFD"/>
    <w:rsid w:val="007567E9"/>
    <w:rsid w:val="00756F13"/>
    <w:rsid w:val="0076103F"/>
    <w:rsid w:val="0076164D"/>
    <w:rsid w:val="00762E8C"/>
    <w:rsid w:val="0076675D"/>
    <w:rsid w:val="0077067B"/>
    <w:rsid w:val="007709C1"/>
    <w:rsid w:val="00771F0F"/>
    <w:rsid w:val="0077316A"/>
    <w:rsid w:val="00773E4D"/>
    <w:rsid w:val="007744D7"/>
    <w:rsid w:val="00774A5F"/>
    <w:rsid w:val="00774D9E"/>
    <w:rsid w:val="007759B8"/>
    <w:rsid w:val="00780126"/>
    <w:rsid w:val="0078063F"/>
    <w:rsid w:val="00782BCB"/>
    <w:rsid w:val="0078302C"/>
    <w:rsid w:val="007865BD"/>
    <w:rsid w:val="007865D1"/>
    <w:rsid w:val="007870F7"/>
    <w:rsid w:val="00787120"/>
    <w:rsid w:val="00787C37"/>
    <w:rsid w:val="007945F6"/>
    <w:rsid w:val="007A0051"/>
    <w:rsid w:val="007A3C4F"/>
    <w:rsid w:val="007A3D40"/>
    <w:rsid w:val="007A7D4C"/>
    <w:rsid w:val="007B00C2"/>
    <w:rsid w:val="007B09A0"/>
    <w:rsid w:val="007B135D"/>
    <w:rsid w:val="007B166A"/>
    <w:rsid w:val="007B19A5"/>
    <w:rsid w:val="007B1EC6"/>
    <w:rsid w:val="007B2A7E"/>
    <w:rsid w:val="007B4561"/>
    <w:rsid w:val="007B5C62"/>
    <w:rsid w:val="007B6331"/>
    <w:rsid w:val="007B7C25"/>
    <w:rsid w:val="007C0051"/>
    <w:rsid w:val="007C29A3"/>
    <w:rsid w:val="007C40B1"/>
    <w:rsid w:val="007C4A51"/>
    <w:rsid w:val="007C588B"/>
    <w:rsid w:val="007C5C29"/>
    <w:rsid w:val="007C703B"/>
    <w:rsid w:val="007C754D"/>
    <w:rsid w:val="007D0391"/>
    <w:rsid w:val="007D29AA"/>
    <w:rsid w:val="007D4529"/>
    <w:rsid w:val="007D4CDD"/>
    <w:rsid w:val="007D5ACC"/>
    <w:rsid w:val="007D5FB7"/>
    <w:rsid w:val="007D7D11"/>
    <w:rsid w:val="007E0B4A"/>
    <w:rsid w:val="007E0E98"/>
    <w:rsid w:val="007E2EE4"/>
    <w:rsid w:val="007E3A7F"/>
    <w:rsid w:val="007E5966"/>
    <w:rsid w:val="007E5FCD"/>
    <w:rsid w:val="007E6190"/>
    <w:rsid w:val="007E62FB"/>
    <w:rsid w:val="007E7DFA"/>
    <w:rsid w:val="007F0C71"/>
    <w:rsid w:val="007F26F0"/>
    <w:rsid w:val="007F2DA1"/>
    <w:rsid w:val="007F30D6"/>
    <w:rsid w:val="007F5005"/>
    <w:rsid w:val="008007D3"/>
    <w:rsid w:val="008033D8"/>
    <w:rsid w:val="00803D82"/>
    <w:rsid w:val="00804142"/>
    <w:rsid w:val="00804E6B"/>
    <w:rsid w:val="0080592B"/>
    <w:rsid w:val="00805B00"/>
    <w:rsid w:val="00811CC7"/>
    <w:rsid w:val="00813F2F"/>
    <w:rsid w:val="00816A78"/>
    <w:rsid w:val="00816ED5"/>
    <w:rsid w:val="0082293F"/>
    <w:rsid w:val="008238EF"/>
    <w:rsid w:val="0082505B"/>
    <w:rsid w:val="008251EF"/>
    <w:rsid w:val="00826B45"/>
    <w:rsid w:val="00827C95"/>
    <w:rsid w:val="00827DAB"/>
    <w:rsid w:val="00831A93"/>
    <w:rsid w:val="00831C1B"/>
    <w:rsid w:val="0083333F"/>
    <w:rsid w:val="0083499F"/>
    <w:rsid w:val="0083540B"/>
    <w:rsid w:val="00835C52"/>
    <w:rsid w:val="008405A4"/>
    <w:rsid w:val="008411D8"/>
    <w:rsid w:val="00841591"/>
    <w:rsid w:val="008423E8"/>
    <w:rsid w:val="0084392B"/>
    <w:rsid w:val="00844DB6"/>
    <w:rsid w:val="008450D2"/>
    <w:rsid w:val="00846E2D"/>
    <w:rsid w:val="00846EF6"/>
    <w:rsid w:val="008476E1"/>
    <w:rsid w:val="00847833"/>
    <w:rsid w:val="00850E1C"/>
    <w:rsid w:val="008521B8"/>
    <w:rsid w:val="0085265C"/>
    <w:rsid w:val="00855135"/>
    <w:rsid w:val="00855B99"/>
    <w:rsid w:val="00856980"/>
    <w:rsid w:val="00856B4C"/>
    <w:rsid w:val="00857025"/>
    <w:rsid w:val="008573F4"/>
    <w:rsid w:val="00857EB3"/>
    <w:rsid w:val="008610DE"/>
    <w:rsid w:val="00861A9B"/>
    <w:rsid w:val="00861DEA"/>
    <w:rsid w:val="0086239F"/>
    <w:rsid w:val="00862576"/>
    <w:rsid w:val="00863225"/>
    <w:rsid w:val="00863339"/>
    <w:rsid w:val="008636F4"/>
    <w:rsid w:val="00863AC8"/>
    <w:rsid w:val="0086406A"/>
    <w:rsid w:val="00864D03"/>
    <w:rsid w:val="00865FDE"/>
    <w:rsid w:val="008668B2"/>
    <w:rsid w:val="008669A5"/>
    <w:rsid w:val="008669E1"/>
    <w:rsid w:val="0086757E"/>
    <w:rsid w:val="00872061"/>
    <w:rsid w:val="0087326F"/>
    <w:rsid w:val="00874BDD"/>
    <w:rsid w:val="00874E67"/>
    <w:rsid w:val="00875913"/>
    <w:rsid w:val="00877C64"/>
    <w:rsid w:val="0088026C"/>
    <w:rsid w:val="00881E19"/>
    <w:rsid w:val="008831B4"/>
    <w:rsid w:val="0088417E"/>
    <w:rsid w:val="0088457C"/>
    <w:rsid w:val="008861EB"/>
    <w:rsid w:val="00886433"/>
    <w:rsid w:val="00887BB5"/>
    <w:rsid w:val="00892CDC"/>
    <w:rsid w:val="0089577F"/>
    <w:rsid w:val="008A049B"/>
    <w:rsid w:val="008A0639"/>
    <w:rsid w:val="008A2592"/>
    <w:rsid w:val="008A77DA"/>
    <w:rsid w:val="008B0931"/>
    <w:rsid w:val="008B0E73"/>
    <w:rsid w:val="008B1128"/>
    <w:rsid w:val="008B1A69"/>
    <w:rsid w:val="008B46D3"/>
    <w:rsid w:val="008B5139"/>
    <w:rsid w:val="008C10A2"/>
    <w:rsid w:val="008C1AEF"/>
    <w:rsid w:val="008C20CC"/>
    <w:rsid w:val="008C2630"/>
    <w:rsid w:val="008C29CE"/>
    <w:rsid w:val="008C2BA8"/>
    <w:rsid w:val="008C3573"/>
    <w:rsid w:val="008C4180"/>
    <w:rsid w:val="008C4D74"/>
    <w:rsid w:val="008C4EED"/>
    <w:rsid w:val="008C5D84"/>
    <w:rsid w:val="008C6B93"/>
    <w:rsid w:val="008C742E"/>
    <w:rsid w:val="008D14FE"/>
    <w:rsid w:val="008D23D2"/>
    <w:rsid w:val="008D282A"/>
    <w:rsid w:val="008D4344"/>
    <w:rsid w:val="008D4BAF"/>
    <w:rsid w:val="008D521C"/>
    <w:rsid w:val="008D5A41"/>
    <w:rsid w:val="008D7429"/>
    <w:rsid w:val="008D7E8F"/>
    <w:rsid w:val="008E0943"/>
    <w:rsid w:val="008E1F42"/>
    <w:rsid w:val="008E468D"/>
    <w:rsid w:val="008E629E"/>
    <w:rsid w:val="008E655D"/>
    <w:rsid w:val="008E6830"/>
    <w:rsid w:val="008E706D"/>
    <w:rsid w:val="008E7623"/>
    <w:rsid w:val="008E7E02"/>
    <w:rsid w:val="008F16CD"/>
    <w:rsid w:val="008F1AA5"/>
    <w:rsid w:val="008F603E"/>
    <w:rsid w:val="008F7FF3"/>
    <w:rsid w:val="00900FDF"/>
    <w:rsid w:val="00901471"/>
    <w:rsid w:val="00903B99"/>
    <w:rsid w:val="00904672"/>
    <w:rsid w:val="00904A85"/>
    <w:rsid w:val="00904E10"/>
    <w:rsid w:val="00905CCB"/>
    <w:rsid w:val="00906515"/>
    <w:rsid w:val="00906BE4"/>
    <w:rsid w:val="00906FB3"/>
    <w:rsid w:val="009073D5"/>
    <w:rsid w:val="0091048D"/>
    <w:rsid w:val="00913116"/>
    <w:rsid w:val="0091638F"/>
    <w:rsid w:val="00916C57"/>
    <w:rsid w:val="00920253"/>
    <w:rsid w:val="009202DC"/>
    <w:rsid w:val="00923132"/>
    <w:rsid w:val="00923BB2"/>
    <w:rsid w:val="0092459D"/>
    <w:rsid w:val="00924E7D"/>
    <w:rsid w:val="009250D1"/>
    <w:rsid w:val="00925693"/>
    <w:rsid w:val="00926C5D"/>
    <w:rsid w:val="00927B49"/>
    <w:rsid w:val="00931165"/>
    <w:rsid w:val="00931302"/>
    <w:rsid w:val="00933065"/>
    <w:rsid w:val="00933E37"/>
    <w:rsid w:val="00933E58"/>
    <w:rsid w:val="0093478F"/>
    <w:rsid w:val="00934D04"/>
    <w:rsid w:val="00935824"/>
    <w:rsid w:val="009361FF"/>
    <w:rsid w:val="009363F1"/>
    <w:rsid w:val="009367F8"/>
    <w:rsid w:val="009374D4"/>
    <w:rsid w:val="00940FB6"/>
    <w:rsid w:val="0094125C"/>
    <w:rsid w:val="00941A63"/>
    <w:rsid w:val="00941E1B"/>
    <w:rsid w:val="00942D1B"/>
    <w:rsid w:val="00944709"/>
    <w:rsid w:val="00944719"/>
    <w:rsid w:val="00944935"/>
    <w:rsid w:val="0094554A"/>
    <w:rsid w:val="009465E1"/>
    <w:rsid w:val="00946A64"/>
    <w:rsid w:val="009505B3"/>
    <w:rsid w:val="00950AFF"/>
    <w:rsid w:val="00952886"/>
    <w:rsid w:val="00954BAA"/>
    <w:rsid w:val="009557EE"/>
    <w:rsid w:val="00955DEF"/>
    <w:rsid w:val="00955E3E"/>
    <w:rsid w:val="00960221"/>
    <w:rsid w:val="0096044F"/>
    <w:rsid w:val="0096329A"/>
    <w:rsid w:val="0096455E"/>
    <w:rsid w:val="0096610E"/>
    <w:rsid w:val="009673B7"/>
    <w:rsid w:val="00967566"/>
    <w:rsid w:val="00971243"/>
    <w:rsid w:val="00971BFE"/>
    <w:rsid w:val="00972506"/>
    <w:rsid w:val="00972693"/>
    <w:rsid w:val="0097392D"/>
    <w:rsid w:val="0097570E"/>
    <w:rsid w:val="00982E1E"/>
    <w:rsid w:val="00983618"/>
    <w:rsid w:val="009838BD"/>
    <w:rsid w:val="00985960"/>
    <w:rsid w:val="00987B71"/>
    <w:rsid w:val="00992238"/>
    <w:rsid w:val="00992659"/>
    <w:rsid w:val="00994053"/>
    <w:rsid w:val="00994EB9"/>
    <w:rsid w:val="00995783"/>
    <w:rsid w:val="00995AF9"/>
    <w:rsid w:val="00995F2E"/>
    <w:rsid w:val="0099613A"/>
    <w:rsid w:val="00997362"/>
    <w:rsid w:val="009973F6"/>
    <w:rsid w:val="009979A3"/>
    <w:rsid w:val="009A038E"/>
    <w:rsid w:val="009A0AA5"/>
    <w:rsid w:val="009A59F5"/>
    <w:rsid w:val="009A790A"/>
    <w:rsid w:val="009B022E"/>
    <w:rsid w:val="009B0DC7"/>
    <w:rsid w:val="009B379E"/>
    <w:rsid w:val="009B42EE"/>
    <w:rsid w:val="009B4859"/>
    <w:rsid w:val="009B48BA"/>
    <w:rsid w:val="009B5460"/>
    <w:rsid w:val="009B5ECA"/>
    <w:rsid w:val="009C01C2"/>
    <w:rsid w:val="009C2BEE"/>
    <w:rsid w:val="009C36AB"/>
    <w:rsid w:val="009C4CDA"/>
    <w:rsid w:val="009C4EBA"/>
    <w:rsid w:val="009D0119"/>
    <w:rsid w:val="009D0D3D"/>
    <w:rsid w:val="009D1071"/>
    <w:rsid w:val="009D1AA1"/>
    <w:rsid w:val="009D2679"/>
    <w:rsid w:val="009D2EDC"/>
    <w:rsid w:val="009D339A"/>
    <w:rsid w:val="009D376D"/>
    <w:rsid w:val="009D6609"/>
    <w:rsid w:val="009E1B1B"/>
    <w:rsid w:val="009E3724"/>
    <w:rsid w:val="009E650F"/>
    <w:rsid w:val="009E7895"/>
    <w:rsid w:val="009F04A5"/>
    <w:rsid w:val="009F0A5E"/>
    <w:rsid w:val="009F119E"/>
    <w:rsid w:val="009F2129"/>
    <w:rsid w:val="009F2C3F"/>
    <w:rsid w:val="009F31A9"/>
    <w:rsid w:val="009F3902"/>
    <w:rsid w:val="009F50D5"/>
    <w:rsid w:val="009F547D"/>
    <w:rsid w:val="009F73C9"/>
    <w:rsid w:val="009F7762"/>
    <w:rsid w:val="00A045EA"/>
    <w:rsid w:val="00A0481B"/>
    <w:rsid w:val="00A06DC7"/>
    <w:rsid w:val="00A075A1"/>
    <w:rsid w:val="00A076C6"/>
    <w:rsid w:val="00A07C67"/>
    <w:rsid w:val="00A10E16"/>
    <w:rsid w:val="00A113D5"/>
    <w:rsid w:val="00A11B41"/>
    <w:rsid w:val="00A12BC9"/>
    <w:rsid w:val="00A1330B"/>
    <w:rsid w:val="00A14AFF"/>
    <w:rsid w:val="00A14DBA"/>
    <w:rsid w:val="00A15544"/>
    <w:rsid w:val="00A1659E"/>
    <w:rsid w:val="00A20CC7"/>
    <w:rsid w:val="00A22CBE"/>
    <w:rsid w:val="00A23B03"/>
    <w:rsid w:val="00A2454B"/>
    <w:rsid w:val="00A2540B"/>
    <w:rsid w:val="00A25DD4"/>
    <w:rsid w:val="00A26116"/>
    <w:rsid w:val="00A271A1"/>
    <w:rsid w:val="00A3134C"/>
    <w:rsid w:val="00A31C88"/>
    <w:rsid w:val="00A34164"/>
    <w:rsid w:val="00A353FF"/>
    <w:rsid w:val="00A354E9"/>
    <w:rsid w:val="00A400A8"/>
    <w:rsid w:val="00A436A9"/>
    <w:rsid w:val="00A44D71"/>
    <w:rsid w:val="00A46C6D"/>
    <w:rsid w:val="00A50197"/>
    <w:rsid w:val="00A51E74"/>
    <w:rsid w:val="00A53273"/>
    <w:rsid w:val="00A5355F"/>
    <w:rsid w:val="00A535AB"/>
    <w:rsid w:val="00A53778"/>
    <w:rsid w:val="00A54ABE"/>
    <w:rsid w:val="00A54E12"/>
    <w:rsid w:val="00A56DC3"/>
    <w:rsid w:val="00A57ED7"/>
    <w:rsid w:val="00A57FDB"/>
    <w:rsid w:val="00A60828"/>
    <w:rsid w:val="00A61276"/>
    <w:rsid w:val="00A6210F"/>
    <w:rsid w:val="00A635C9"/>
    <w:rsid w:val="00A651FC"/>
    <w:rsid w:val="00A6559C"/>
    <w:rsid w:val="00A66C14"/>
    <w:rsid w:val="00A7130A"/>
    <w:rsid w:val="00A7157E"/>
    <w:rsid w:val="00A732CE"/>
    <w:rsid w:val="00A73F37"/>
    <w:rsid w:val="00A76FDB"/>
    <w:rsid w:val="00A817C3"/>
    <w:rsid w:val="00A81B82"/>
    <w:rsid w:val="00A82909"/>
    <w:rsid w:val="00A83983"/>
    <w:rsid w:val="00A859D8"/>
    <w:rsid w:val="00A86AB3"/>
    <w:rsid w:val="00A873E5"/>
    <w:rsid w:val="00A91D17"/>
    <w:rsid w:val="00A97A32"/>
    <w:rsid w:val="00AA25AC"/>
    <w:rsid w:val="00AA60DF"/>
    <w:rsid w:val="00AA68EB"/>
    <w:rsid w:val="00AA6C05"/>
    <w:rsid w:val="00AB20A3"/>
    <w:rsid w:val="00AB234D"/>
    <w:rsid w:val="00AB4A29"/>
    <w:rsid w:val="00AC0209"/>
    <w:rsid w:val="00AC057D"/>
    <w:rsid w:val="00AC1325"/>
    <w:rsid w:val="00AC2D41"/>
    <w:rsid w:val="00AC3D5F"/>
    <w:rsid w:val="00AC3FD9"/>
    <w:rsid w:val="00AC58D6"/>
    <w:rsid w:val="00AC6566"/>
    <w:rsid w:val="00AC6CF3"/>
    <w:rsid w:val="00AC73B5"/>
    <w:rsid w:val="00AD1977"/>
    <w:rsid w:val="00AD4D3B"/>
    <w:rsid w:val="00AD551D"/>
    <w:rsid w:val="00AD55CC"/>
    <w:rsid w:val="00AD56D9"/>
    <w:rsid w:val="00AD5DBE"/>
    <w:rsid w:val="00AD7736"/>
    <w:rsid w:val="00AE0F4B"/>
    <w:rsid w:val="00AE1AAC"/>
    <w:rsid w:val="00AE4257"/>
    <w:rsid w:val="00AE4AE7"/>
    <w:rsid w:val="00AE6D67"/>
    <w:rsid w:val="00AF0A44"/>
    <w:rsid w:val="00AF2BC1"/>
    <w:rsid w:val="00AF322A"/>
    <w:rsid w:val="00AF36F5"/>
    <w:rsid w:val="00AF7834"/>
    <w:rsid w:val="00B00951"/>
    <w:rsid w:val="00B01F5E"/>
    <w:rsid w:val="00B02853"/>
    <w:rsid w:val="00B03FF5"/>
    <w:rsid w:val="00B04265"/>
    <w:rsid w:val="00B051A4"/>
    <w:rsid w:val="00B06AC2"/>
    <w:rsid w:val="00B07E2C"/>
    <w:rsid w:val="00B11C1C"/>
    <w:rsid w:val="00B11E72"/>
    <w:rsid w:val="00B133AD"/>
    <w:rsid w:val="00B149AD"/>
    <w:rsid w:val="00B14F31"/>
    <w:rsid w:val="00B16A10"/>
    <w:rsid w:val="00B17775"/>
    <w:rsid w:val="00B202AF"/>
    <w:rsid w:val="00B21C92"/>
    <w:rsid w:val="00B22EB5"/>
    <w:rsid w:val="00B23626"/>
    <w:rsid w:val="00B23D59"/>
    <w:rsid w:val="00B25423"/>
    <w:rsid w:val="00B27582"/>
    <w:rsid w:val="00B30897"/>
    <w:rsid w:val="00B31C3E"/>
    <w:rsid w:val="00B328BA"/>
    <w:rsid w:val="00B33054"/>
    <w:rsid w:val="00B3353F"/>
    <w:rsid w:val="00B35130"/>
    <w:rsid w:val="00B3614B"/>
    <w:rsid w:val="00B366FB"/>
    <w:rsid w:val="00B36F95"/>
    <w:rsid w:val="00B37332"/>
    <w:rsid w:val="00B4103B"/>
    <w:rsid w:val="00B42218"/>
    <w:rsid w:val="00B43DF6"/>
    <w:rsid w:val="00B466E1"/>
    <w:rsid w:val="00B4720E"/>
    <w:rsid w:val="00B50BF3"/>
    <w:rsid w:val="00B53FF2"/>
    <w:rsid w:val="00B54B5A"/>
    <w:rsid w:val="00B560F3"/>
    <w:rsid w:val="00B56B96"/>
    <w:rsid w:val="00B5725B"/>
    <w:rsid w:val="00B61C86"/>
    <w:rsid w:val="00B6368D"/>
    <w:rsid w:val="00B64F5B"/>
    <w:rsid w:val="00B6672A"/>
    <w:rsid w:val="00B66CB6"/>
    <w:rsid w:val="00B6764F"/>
    <w:rsid w:val="00B67D2C"/>
    <w:rsid w:val="00B72E21"/>
    <w:rsid w:val="00B732AA"/>
    <w:rsid w:val="00B73FE3"/>
    <w:rsid w:val="00B74081"/>
    <w:rsid w:val="00B74C23"/>
    <w:rsid w:val="00B75882"/>
    <w:rsid w:val="00B75E18"/>
    <w:rsid w:val="00B802E7"/>
    <w:rsid w:val="00B80513"/>
    <w:rsid w:val="00B809BB"/>
    <w:rsid w:val="00B81CCD"/>
    <w:rsid w:val="00B8286F"/>
    <w:rsid w:val="00B83C48"/>
    <w:rsid w:val="00B8447B"/>
    <w:rsid w:val="00B846DB"/>
    <w:rsid w:val="00B84BEE"/>
    <w:rsid w:val="00B857DF"/>
    <w:rsid w:val="00B85B5A"/>
    <w:rsid w:val="00B87E00"/>
    <w:rsid w:val="00B90FB7"/>
    <w:rsid w:val="00B929F3"/>
    <w:rsid w:val="00B93FAB"/>
    <w:rsid w:val="00B94A54"/>
    <w:rsid w:val="00B96585"/>
    <w:rsid w:val="00B96FFC"/>
    <w:rsid w:val="00BA1082"/>
    <w:rsid w:val="00BA15F4"/>
    <w:rsid w:val="00BA1A03"/>
    <w:rsid w:val="00BA2951"/>
    <w:rsid w:val="00BA4ABD"/>
    <w:rsid w:val="00BA4B11"/>
    <w:rsid w:val="00BA4BB1"/>
    <w:rsid w:val="00BA4CA9"/>
    <w:rsid w:val="00BA519F"/>
    <w:rsid w:val="00BA7EBD"/>
    <w:rsid w:val="00BB1C7B"/>
    <w:rsid w:val="00BB1DAC"/>
    <w:rsid w:val="00BB22DE"/>
    <w:rsid w:val="00BB523C"/>
    <w:rsid w:val="00BB56C0"/>
    <w:rsid w:val="00BB6348"/>
    <w:rsid w:val="00BB6CCF"/>
    <w:rsid w:val="00BB771A"/>
    <w:rsid w:val="00BB773B"/>
    <w:rsid w:val="00BC15BC"/>
    <w:rsid w:val="00BC1A55"/>
    <w:rsid w:val="00BC1CD6"/>
    <w:rsid w:val="00BC3A27"/>
    <w:rsid w:val="00BC4290"/>
    <w:rsid w:val="00BC4445"/>
    <w:rsid w:val="00BC695E"/>
    <w:rsid w:val="00BC7CE6"/>
    <w:rsid w:val="00BD15BB"/>
    <w:rsid w:val="00BD25B6"/>
    <w:rsid w:val="00BD2E0E"/>
    <w:rsid w:val="00BD57EF"/>
    <w:rsid w:val="00BD6380"/>
    <w:rsid w:val="00BE0002"/>
    <w:rsid w:val="00BE1847"/>
    <w:rsid w:val="00BE1A2C"/>
    <w:rsid w:val="00BE3328"/>
    <w:rsid w:val="00BE3D8C"/>
    <w:rsid w:val="00BE6DD9"/>
    <w:rsid w:val="00BE732B"/>
    <w:rsid w:val="00BF012E"/>
    <w:rsid w:val="00BF0142"/>
    <w:rsid w:val="00BF1920"/>
    <w:rsid w:val="00BF21D0"/>
    <w:rsid w:val="00BF5CB6"/>
    <w:rsid w:val="00BF6633"/>
    <w:rsid w:val="00BF6695"/>
    <w:rsid w:val="00C02FBF"/>
    <w:rsid w:val="00C03358"/>
    <w:rsid w:val="00C04783"/>
    <w:rsid w:val="00C0500E"/>
    <w:rsid w:val="00C0611B"/>
    <w:rsid w:val="00C06EFC"/>
    <w:rsid w:val="00C07846"/>
    <w:rsid w:val="00C1126A"/>
    <w:rsid w:val="00C1301F"/>
    <w:rsid w:val="00C14BE5"/>
    <w:rsid w:val="00C15A6D"/>
    <w:rsid w:val="00C168EF"/>
    <w:rsid w:val="00C16E64"/>
    <w:rsid w:val="00C17509"/>
    <w:rsid w:val="00C22B5B"/>
    <w:rsid w:val="00C243CD"/>
    <w:rsid w:val="00C2531D"/>
    <w:rsid w:val="00C25D8D"/>
    <w:rsid w:val="00C2653A"/>
    <w:rsid w:val="00C27307"/>
    <w:rsid w:val="00C27C42"/>
    <w:rsid w:val="00C30E4E"/>
    <w:rsid w:val="00C35E21"/>
    <w:rsid w:val="00C36B08"/>
    <w:rsid w:val="00C419AB"/>
    <w:rsid w:val="00C41F20"/>
    <w:rsid w:val="00C44A66"/>
    <w:rsid w:val="00C4581B"/>
    <w:rsid w:val="00C47AE5"/>
    <w:rsid w:val="00C501A7"/>
    <w:rsid w:val="00C50F59"/>
    <w:rsid w:val="00C5123E"/>
    <w:rsid w:val="00C51CC1"/>
    <w:rsid w:val="00C52632"/>
    <w:rsid w:val="00C54EE0"/>
    <w:rsid w:val="00C55E36"/>
    <w:rsid w:val="00C55FF2"/>
    <w:rsid w:val="00C56689"/>
    <w:rsid w:val="00C572F5"/>
    <w:rsid w:val="00C57487"/>
    <w:rsid w:val="00C574B2"/>
    <w:rsid w:val="00C60FAF"/>
    <w:rsid w:val="00C61A9F"/>
    <w:rsid w:val="00C6235E"/>
    <w:rsid w:val="00C649CC"/>
    <w:rsid w:val="00C6683C"/>
    <w:rsid w:val="00C67423"/>
    <w:rsid w:val="00C71992"/>
    <w:rsid w:val="00C73BE9"/>
    <w:rsid w:val="00C74E0C"/>
    <w:rsid w:val="00C77D3C"/>
    <w:rsid w:val="00C806B5"/>
    <w:rsid w:val="00C80E9E"/>
    <w:rsid w:val="00C81DAC"/>
    <w:rsid w:val="00C84B92"/>
    <w:rsid w:val="00C85F3C"/>
    <w:rsid w:val="00C86665"/>
    <w:rsid w:val="00C8785E"/>
    <w:rsid w:val="00C93293"/>
    <w:rsid w:val="00C93413"/>
    <w:rsid w:val="00C94472"/>
    <w:rsid w:val="00C94A79"/>
    <w:rsid w:val="00C957F4"/>
    <w:rsid w:val="00C970E7"/>
    <w:rsid w:val="00CA0A76"/>
    <w:rsid w:val="00CA35D5"/>
    <w:rsid w:val="00CA4836"/>
    <w:rsid w:val="00CA790B"/>
    <w:rsid w:val="00CB0553"/>
    <w:rsid w:val="00CB1D76"/>
    <w:rsid w:val="00CB414C"/>
    <w:rsid w:val="00CB43AA"/>
    <w:rsid w:val="00CB5BB8"/>
    <w:rsid w:val="00CB71F3"/>
    <w:rsid w:val="00CB764E"/>
    <w:rsid w:val="00CB7692"/>
    <w:rsid w:val="00CC1309"/>
    <w:rsid w:val="00CC30DF"/>
    <w:rsid w:val="00CC45BA"/>
    <w:rsid w:val="00CC598E"/>
    <w:rsid w:val="00CC62B5"/>
    <w:rsid w:val="00CC62D7"/>
    <w:rsid w:val="00CC74EC"/>
    <w:rsid w:val="00CC791B"/>
    <w:rsid w:val="00CC7D44"/>
    <w:rsid w:val="00CD37F0"/>
    <w:rsid w:val="00CD46D2"/>
    <w:rsid w:val="00CD61CD"/>
    <w:rsid w:val="00CD621E"/>
    <w:rsid w:val="00CD7261"/>
    <w:rsid w:val="00CE14D5"/>
    <w:rsid w:val="00CE15D1"/>
    <w:rsid w:val="00CE34C8"/>
    <w:rsid w:val="00CE398E"/>
    <w:rsid w:val="00CE48A8"/>
    <w:rsid w:val="00CE5B82"/>
    <w:rsid w:val="00CE67A4"/>
    <w:rsid w:val="00CF072F"/>
    <w:rsid w:val="00CF2D39"/>
    <w:rsid w:val="00CF4A7A"/>
    <w:rsid w:val="00CF6146"/>
    <w:rsid w:val="00CF6607"/>
    <w:rsid w:val="00CF766C"/>
    <w:rsid w:val="00D0165A"/>
    <w:rsid w:val="00D02BE1"/>
    <w:rsid w:val="00D03519"/>
    <w:rsid w:val="00D036E2"/>
    <w:rsid w:val="00D03979"/>
    <w:rsid w:val="00D03D33"/>
    <w:rsid w:val="00D056EB"/>
    <w:rsid w:val="00D1106F"/>
    <w:rsid w:val="00D11879"/>
    <w:rsid w:val="00D12585"/>
    <w:rsid w:val="00D138AE"/>
    <w:rsid w:val="00D13DA4"/>
    <w:rsid w:val="00D15A1D"/>
    <w:rsid w:val="00D216B4"/>
    <w:rsid w:val="00D21AB5"/>
    <w:rsid w:val="00D22A7D"/>
    <w:rsid w:val="00D22AB4"/>
    <w:rsid w:val="00D2409B"/>
    <w:rsid w:val="00D252F6"/>
    <w:rsid w:val="00D25B28"/>
    <w:rsid w:val="00D26B99"/>
    <w:rsid w:val="00D3010E"/>
    <w:rsid w:val="00D311E8"/>
    <w:rsid w:val="00D31D21"/>
    <w:rsid w:val="00D33142"/>
    <w:rsid w:val="00D35694"/>
    <w:rsid w:val="00D35EF4"/>
    <w:rsid w:val="00D36B72"/>
    <w:rsid w:val="00D36D33"/>
    <w:rsid w:val="00D37AE7"/>
    <w:rsid w:val="00D41011"/>
    <w:rsid w:val="00D416CF"/>
    <w:rsid w:val="00D41BD9"/>
    <w:rsid w:val="00D426DF"/>
    <w:rsid w:val="00D43DAB"/>
    <w:rsid w:val="00D44D7C"/>
    <w:rsid w:val="00D473BB"/>
    <w:rsid w:val="00D50C3F"/>
    <w:rsid w:val="00D52831"/>
    <w:rsid w:val="00D541A7"/>
    <w:rsid w:val="00D54A8D"/>
    <w:rsid w:val="00D56FCD"/>
    <w:rsid w:val="00D61F61"/>
    <w:rsid w:val="00D62DA4"/>
    <w:rsid w:val="00D62E6C"/>
    <w:rsid w:val="00D648F9"/>
    <w:rsid w:val="00D65BCA"/>
    <w:rsid w:val="00D66419"/>
    <w:rsid w:val="00D66514"/>
    <w:rsid w:val="00D66540"/>
    <w:rsid w:val="00D67E82"/>
    <w:rsid w:val="00D703AD"/>
    <w:rsid w:val="00D70553"/>
    <w:rsid w:val="00D72B02"/>
    <w:rsid w:val="00D75E94"/>
    <w:rsid w:val="00D76811"/>
    <w:rsid w:val="00D81168"/>
    <w:rsid w:val="00D81CAD"/>
    <w:rsid w:val="00D84695"/>
    <w:rsid w:val="00D876F5"/>
    <w:rsid w:val="00D90740"/>
    <w:rsid w:val="00D90A7F"/>
    <w:rsid w:val="00D920C8"/>
    <w:rsid w:val="00D92B50"/>
    <w:rsid w:val="00D92C42"/>
    <w:rsid w:val="00D94441"/>
    <w:rsid w:val="00D95BC1"/>
    <w:rsid w:val="00D97BF6"/>
    <w:rsid w:val="00D97FC0"/>
    <w:rsid w:val="00DA1391"/>
    <w:rsid w:val="00DA2461"/>
    <w:rsid w:val="00DA3658"/>
    <w:rsid w:val="00DA3BD4"/>
    <w:rsid w:val="00DA3EA9"/>
    <w:rsid w:val="00DA4C81"/>
    <w:rsid w:val="00DA6889"/>
    <w:rsid w:val="00DA68AD"/>
    <w:rsid w:val="00DA7F7C"/>
    <w:rsid w:val="00DB1CC9"/>
    <w:rsid w:val="00DB29B2"/>
    <w:rsid w:val="00DB46EA"/>
    <w:rsid w:val="00DB4B68"/>
    <w:rsid w:val="00DB507A"/>
    <w:rsid w:val="00DB5239"/>
    <w:rsid w:val="00DB5598"/>
    <w:rsid w:val="00DB6589"/>
    <w:rsid w:val="00DB7C49"/>
    <w:rsid w:val="00DB7D8D"/>
    <w:rsid w:val="00DB7DFF"/>
    <w:rsid w:val="00DB7F47"/>
    <w:rsid w:val="00DC07AE"/>
    <w:rsid w:val="00DC100E"/>
    <w:rsid w:val="00DC3078"/>
    <w:rsid w:val="00DC3F08"/>
    <w:rsid w:val="00DC55F3"/>
    <w:rsid w:val="00DC6DE4"/>
    <w:rsid w:val="00DC7055"/>
    <w:rsid w:val="00DD013F"/>
    <w:rsid w:val="00DD047C"/>
    <w:rsid w:val="00DD0D75"/>
    <w:rsid w:val="00DD22B2"/>
    <w:rsid w:val="00DD30E2"/>
    <w:rsid w:val="00DD3C66"/>
    <w:rsid w:val="00DD51CF"/>
    <w:rsid w:val="00DD6594"/>
    <w:rsid w:val="00DE385E"/>
    <w:rsid w:val="00DE3C0D"/>
    <w:rsid w:val="00DF0BED"/>
    <w:rsid w:val="00DF18AA"/>
    <w:rsid w:val="00DF1A81"/>
    <w:rsid w:val="00DF22D5"/>
    <w:rsid w:val="00DF4470"/>
    <w:rsid w:val="00DF4E25"/>
    <w:rsid w:val="00DF4E7D"/>
    <w:rsid w:val="00DF5A09"/>
    <w:rsid w:val="00DF616B"/>
    <w:rsid w:val="00DF67FB"/>
    <w:rsid w:val="00DF69C4"/>
    <w:rsid w:val="00DF6BA5"/>
    <w:rsid w:val="00DF6FA1"/>
    <w:rsid w:val="00E00E64"/>
    <w:rsid w:val="00E02F11"/>
    <w:rsid w:val="00E042C5"/>
    <w:rsid w:val="00E045E1"/>
    <w:rsid w:val="00E05276"/>
    <w:rsid w:val="00E055F0"/>
    <w:rsid w:val="00E06029"/>
    <w:rsid w:val="00E109D9"/>
    <w:rsid w:val="00E11AE8"/>
    <w:rsid w:val="00E122DB"/>
    <w:rsid w:val="00E1730E"/>
    <w:rsid w:val="00E21396"/>
    <w:rsid w:val="00E218D4"/>
    <w:rsid w:val="00E25366"/>
    <w:rsid w:val="00E25CA3"/>
    <w:rsid w:val="00E25EDD"/>
    <w:rsid w:val="00E26929"/>
    <w:rsid w:val="00E314CA"/>
    <w:rsid w:val="00E31E1A"/>
    <w:rsid w:val="00E34D08"/>
    <w:rsid w:val="00E361E9"/>
    <w:rsid w:val="00E37717"/>
    <w:rsid w:val="00E37FA5"/>
    <w:rsid w:val="00E41282"/>
    <w:rsid w:val="00E41DD2"/>
    <w:rsid w:val="00E41E7E"/>
    <w:rsid w:val="00E42070"/>
    <w:rsid w:val="00E42512"/>
    <w:rsid w:val="00E42776"/>
    <w:rsid w:val="00E431DC"/>
    <w:rsid w:val="00E45658"/>
    <w:rsid w:val="00E4728C"/>
    <w:rsid w:val="00E51DA7"/>
    <w:rsid w:val="00E53112"/>
    <w:rsid w:val="00E5350A"/>
    <w:rsid w:val="00E53C69"/>
    <w:rsid w:val="00E55304"/>
    <w:rsid w:val="00E5631B"/>
    <w:rsid w:val="00E565C3"/>
    <w:rsid w:val="00E56BBF"/>
    <w:rsid w:val="00E576C1"/>
    <w:rsid w:val="00E57945"/>
    <w:rsid w:val="00E60867"/>
    <w:rsid w:val="00E61DED"/>
    <w:rsid w:val="00E65691"/>
    <w:rsid w:val="00E65F86"/>
    <w:rsid w:val="00E70DCA"/>
    <w:rsid w:val="00E7124D"/>
    <w:rsid w:val="00E72C7F"/>
    <w:rsid w:val="00E75ECE"/>
    <w:rsid w:val="00E76BA2"/>
    <w:rsid w:val="00E77145"/>
    <w:rsid w:val="00E7781F"/>
    <w:rsid w:val="00E80072"/>
    <w:rsid w:val="00E82E5D"/>
    <w:rsid w:val="00E83515"/>
    <w:rsid w:val="00E83C1D"/>
    <w:rsid w:val="00E87D1E"/>
    <w:rsid w:val="00E87EB2"/>
    <w:rsid w:val="00E92E63"/>
    <w:rsid w:val="00E932BD"/>
    <w:rsid w:val="00E94B20"/>
    <w:rsid w:val="00E9627E"/>
    <w:rsid w:val="00E964A6"/>
    <w:rsid w:val="00E96D6D"/>
    <w:rsid w:val="00E96E44"/>
    <w:rsid w:val="00EA0ED0"/>
    <w:rsid w:val="00EA10DB"/>
    <w:rsid w:val="00EA3DC9"/>
    <w:rsid w:val="00EA54A7"/>
    <w:rsid w:val="00EA60C1"/>
    <w:rsid w:val="00EA66A9"/>
    <w:rsid w:val="00EA6E58"/>
    <w:rsid w:val="00EA7214"/>
    <w:rsid w:val="00EB3C11"/>
    <w:rsid w:val="00EB6A47"/>
    <w:rsid w:val="00EB7B6F"/>
    <w:rsid w:val="00EB7DB2"/>
    <w:rsid w:val="00EB7F85"/>
    <w:rsid w:val="00EC11AF"/>
    <w:rsid w:val="00EC14D7"/>
    <w:rsid w:val="00EC1CB5"/>
    <w:rsid w:val="00EC25AE"/>
    <w:rsid w:val="00EC3136"/>
    <w:rsid w:val="00EC51F3"/>
    <w:rsid w:val="00EC7349"/>
    <w:rsid w:val="00EC7651"/>
    <w:rsid w:val="00ED0325"/>
    <w:rsid w:val="00ED1293"/>
    <w:rsid w:val="00ED1872"/>
    <w:rsid w:val="00ED194C"/>
    <w:rsid w:val="00ED2514"/>
    <w:rsid w:val="00ED2981"/>
    <w:rsid w:val="00ED545A"/>
    <w:rsid w:val="00ED6005"/>
    <w:rsid w:val="00EE219F"/>
    <w:rsid w:val="00EE671B"/>
    <w:rsid w:val="00EF034F"/>
    <w:rsid w:val="00EF04EF"/>
    <w:rsid w:val="00EF07A4"/>
    <w:rsid w:val="00EF3245"/>
    <w:rsid w:val="00EF4153"/>
    <w:rsid w:val="00EF60BC"/>
    <w:rsid w:val="00EF73C7"/>
    <w:rsid w:val="00F00C88"/>
    <w:rsid w:val="00F011D5"/>
    <w:rsid w:val="00F01560"/>
    <w:rsid w:val="00F041A5"/>
    <w:rsid w:val="00F04304"/>
    <w:rsid w:val="00F0442F"/>
    <w:rsid w:val="00F04573"/>
    <w:rsid w:val="00F04CEA"/>
    <w:rsid w:val="00F04CFD"/>
    <w:rsid w:val="00F07EC9"/>
    <w:rsid w:val="00F102ED"/>
    <w:rsid w:val="00F1043C"/>
    <w:rsid w:val="00F12407"/>
    <w:rsid w:val="00F13930"/>
    <w:rsid w:val="00F1434B"/>
    <w:rsid w:val="00F15682"/>
    <w:rsid w:val="00F157C6"/>
    <w:rsid w:val="00F21513"/>
    <w:rsid w:val="00F240D5"/>
    <w:rsid w:val="00F24139"/>
    <w:rsid w:val="00F24955"/>
    <w:rsid w:val="00F31C1B"/>
    <w:rsid w:val="00F31F8A"/>
    <w:rsid w:val="00F32B06"/>
    <w:rsid w:val="00F35160"/>
    <w:rsid w:val="00F351AF"/>
    <w:rsid w:val="00F351D1"/>
    <w:rsid w:val="00F3634A"/>
    <w:rsid w:val="00F37E35"/>
    <w:rsid w:val="00F4047A"/>
    <w:rsid w:val="00F40DCD"/>
    <w:rsid w:val="00F411CE"/>
    <w:rsid w:val="00F42251"/>
    <w:rsid w:val="00F43B9B"/>
    <w:rsid w:val="00F43EB7"/>
    <w:rsid w:val="00F445A1"/>
    <w:rsid w:val="00F4753B"/>
    <w:rsid w:val="00F4797A"/>
    <w:rsid w:val="00F50C67"/>
    <w:rsid w:val="00F513BB"/>
    <w:rsid w:val="00F52905"/>
    <w:rsid w:val="00F54B8E"/>
    <w:rsid w:val="00F54C55"/>
    <w:rsid w:val="00F55D5A"/>
    <w:rsid w:val="00F56A8C"/>
    <w:rsid w:val="00F56E40"/>
    <w:rsid w:val="00F57F09"/>
    <w:rsid w:val="00F60739"/>
    <w:rsid w:val="00F61F29"/>
    <w:rsid w:val="00F623E4"/>
    <w:rsid w:val="00F64957"/>
    <w:rsid w:val="00F64A0F"/>
    <w:rsid w:val="00F64DD1"/>
    <w:rsid w:val="00F64EBA"/>
    <w:rsid w:val="00F665AA"/>
    <w:rsid w:val="00F703FC"/>
    <w:rsid w:val="00F70534"/>
    <w:rsid w:val="00F7370E"/>
    <w:rsid w:val="00F74B37"/>
    <w:rsid w:val="00F75040"/>
    <w:rsid w:val="00F75794"/>
    <w:rsid w:val="00F76521"/>
    <w:rsid w:val="00F775ED"/>
    <w:rsid w:val="00F77B87"/>
    <w:rsid w:val="00F77FB2"/>
    <w:rsid w:val="00F81AD8"/>
    <w:rsid w:val="00F8259A"/>
    <w:rsid w:val="00F83B6E"/>
    <w:rsid w:val="00F83B81"/>
    <w:rsid w:val="00F84744"/>
    <w:rsid w:val="00F86A62"/>
    <w:rsid w:val="00F9169B"/>
    <w:rsid w:val="00F9367D"/>
    <w:rsid w:val="00F9369E"/>
    <w:rsid w:val="00F93A9A"/>
    <w:rsid w:val="00F962B7"/>
    <w:rsid w:val="00F972EE"/>
    <w:rsid w:val="00FA01EE"/>
    <w:rsid w:val="00FA1FFC"/>
    <w:rsid w:val="00FA2232"/>
    <w:rsid w:val="00FA2555"/>
    <w:rsid w:val="00FA5938"/>
    <w:rsid w:val="00FA5EA8"/>
    <w:rsid w:val="00FA77D4"/>
    <w:rsid w:val="00FA7DF8"/>
    <w:rsid w:val="00FA7E20"/>
    <w:rsid w:val="00FB5564"/>
    <w:rsid w:val="00FB60C0"/>
    <w:rsid w:val="00FB7A1C"/>
    <w:rsid w:val="00FC27B0"/>
    <w:rsid w:val="00FC3DBF"/>
    <w:rsid w:val="00FC4C18"/>
    <w:rsid w:val="00FD0700"/>
    <w:rsid w:val="00FD1671"/>
    <w:rsid w:val="00FD24C8"/>
    <w:rsid w:val="00FD2852"/>
    <w:rsid w:val="00FD2E2A"/>
    <w:rsid w:val="00FD3E3C"/>
    <w:rsid w:val="00FD48C5"/>
    <w:rsid w:val="00FD652F"/>
    <w:rsid w:val="00FD6E50"/>
    <w:rsid w:val="00FD7032"/>
    <w:rsid w:val="00FD7BCE"/>
    <w:rsid w:val="00FE02C0"/>
    <w:rsid w:val="00FE0C48"/>
    <w:rsid w:val="00FE2453"/>
    <w:rsid w:val="00FE46A5"/>
    <w:rsid w:val="00FE4BB5"/>
    <w:rsid w:val="00FE75F8"/>
    <w:rsid w:val="00FE7DB2"/>
    <w:rsid w:val="00FF0432"/>
    <w:rsid w:val="00FF0C5C"/>
    <w:rsid w:val="00FF1F82"/>
    <w:rsid w:val="00FF20B3"/>
    <w:rsid w:val="00FF3FD5"/>
    <w:rsid w:val="00FF43B6"/>
    <w:rsid w:val="00FF65C4"/>
    <w:rsid w:val="00FF7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E75ECE"/>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8A77DA"/>
    <w:pPr>
      <w:spacing w:after="120" w:line="240" w:lineRule="auto"/>
      <w:jc w:val="both"/>
    </w:pPr>
    <w:rPr>
      <w:rFonts w:ascii="Times New Roman" w:hAnsi="Times New Roman" w:cs="Times New Roman"/>
      <w:b/>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F31F8A"/>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F31F8A"/>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F31F8A"/>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F31F8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00724891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24151986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atel@datel.e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oruse@nooruse.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elika.liiv@rtk.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rtk.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taivo@ruusveso.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2016</Words>
  <Characters>11699</Characters>
  <Application>Microsoft Office Word</Application>
  <DocSecurity>0</DocSecurity>
  <Lines>97</Lines>
  <Paragraphs>27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Meelika Liiv-Tamsar</cp:lastModifiedBy>
  <cp:revision>10</cp:revision>
  <cp:lastPrinted>2023-08-21T13:25:00Z</cp:lastPrinted>
  <dcterms:created xsi:type="dcterms:W3CDTF">2025-04-14T07:19:00Z</dcterms:created>
  <dcterms:modified xsi:type="dcterms:W3CDTF">2025-04-14T13:15:00Z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